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478D9" w14:textId="41DC005B" w:rsidR="006976A3" w:rsidRPr="00C055B6" w:rsidRDefault="006976A3" w:rsidP="00C52107">
      <w:pPr>
        <w:pStyle w:val="Nadpisobsahu"/>
        <w:spacing w:before="0" w:line="240" w:lineRule="auto"/>
        <w:rPr>
          <w:rFonts w:asciiTheme="minorHAnsi" w:hAnsiTheme="minorHAnsi" w:cstheme="minorHAnsi"/>
        </w:rPr>
      </w:pPr>
      <w:r w:rsidRPr="00C055B6">
        <w:rPr>
          <w:rFonts w:ascii="Candara" w:hAnsi="Candara" w:cstheme="minorHAnsi"/>
          <w:noProof/>
          <w:sz w:val="36"/>
          <w:szCs w:val="36"/>
          <w:lang w:eastAsia="cs-CZ"/>
        </w:rPr>
        <w:drawing>
          <wp:anchor distT="0" distB="0" distL="114300" distR="114300" simplePos="0" relativeHeight="251655168" behindDoc="0" locked="0" layoutInCell="1" allowOverlap="1" wp14:anchorId="5CD59846" wp14:editId="795EA0AA">
            <wp:simplePos x="0" y="0"/>
            <wp:positionH relativeFrom="column">
              <wp:posOffset>3467100</wp:posOffset>
            </wp:positionH>
            <wp:positionV relativeFrom="paragraph">
              <wp:posOffset>-434975</wp:posOffset>
            </wp:positionV>
            <wp:extent cx="2292350" cy="551815"/>
            <wp:effectExtent l="0" t="0" r="0" b="635"/>
            <wp:wrapNone/>
            <wp:docPr id="1" name="obrázek 3" descr="K:\ADMINISTRATIVA PRACOVNÍ\ŠABLONY A FORMULÁŘE\LOGA, podpisy\porsen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ADMINISTRATIVA PRACOVNÍ\ŠABLONY A FORMULÁŘE\LOGA, podpisy\porsena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9BC8B5" w14:textId="63A9D9A9" w:rsidR="006976A3" w:rsidRPr="00C055B6" w:rsidRDefault="006976A3" w:rsidP="00C52107">
      <w:pPr>
        <w:pStyle w:val="Nadpisobsahu"/>
        <w:spacing w:before="0" w:line="240" w:lineRule="auto"/>
        <w:rPr>
          <w:rFonts w:asciiTheme="minorHAnsi" w:hAnsiTheme="minorHAnsi" w:cstheme="minorHAnsi"/>
        </w:rPr>
      </w:pPr>
    </w:p>
    <w:p w14:paraId="61F679CE" w14:textId="776077F1" w:rsidR="00E7427A" w:rsidRDefault="00CE16B4" w:rsidP="004972D4">
      <w:pPr>
        <w:pStyle w:val="Nadpis2"/>
      </w:pPr>
      <w:bookmarkStart w:id="0" w:name="_Toc134189624"/>
      <w:bookmarkStart w:id="1" w:name="_Toc286146732"/>
      <w:bookmarkStart w:id="2" w:name="_Toc361750158"/>
      <w:bookmarkStart w:id="3" w:name="_Toc362274279"/>
      <w:r>
        <w:t xml:space="preserve">Opatření 5 - </w:t>
      </w:r>
      <w:r w:rsidR="00E7427A">
        <w:t>Modernizace osvětlení</w:t>
      </w:r>
      <w:bookmarkEnd w:id="0"/>
    </w:p>
    <w:p w14:paraId="08816BD0" w14:textId="77777777" w:rsidR="008B0203" w:rsidRDefault="006A105A" w:rsidP="006A105A">
      <w:r w:rsidRPr="006A105A">
        <w:t xml:space="preserve">K osvětlení vnitřních prostor je v současnosti použito převážně zářivkových svítidel, popř. v kombinaci se žárovkovými svítidly. LED osvětlení je po rekonstrukci v roce 2021 použito </w:t>
      </w:r>
      <w:r w:rsidR="008B0203">
        <w:t>ve všech místnostech historické části budovy, kromě prostoru prádelny a kuchyně.</w:t>
      </w:r>
    </w:p>
    <w:p w14:paraId="484CF024" w14:textId="233907F5" w:rsidR="008B0203" w:rsidRDefault="008B0203" w:rsidP="006A105A">
      <w:r>
        <w:t xml:space="preserve">V rámci úprav je navržena výměna zbývajících svítidel za LED. Společně s výměnou svítidel je uvažováno </w:t>
      </w:r>
      <w:r w:rsidRPr="009042FC">
        <w:t>s výměnou elektroinstalace</w:t>
      </w:r>
      <w:r w:rsidR="009C41E4" w:rsidRPr="009042FC">
        <w:t xml:space="preserve"> v nezbytném rozsahu</w:t>
      </w:r>
      <w:r>
        <w:t>.</w:t>
      </w:r>
      <w:r w:rsidR="003F5BFF">
        <w:t xml:space="preserve"> Podrobněji je rozsah uvažovaných úprav uveden v následující tabulce</w:t>
      </w:r>
      <w:r w:rsidR="003302D1">
        <w:t xml:space="preserve"> (stanoveno s revizní zprávy)</w:t>
      </w:r>
      <w:r w:rsidR="003F5BFF">
        <w:t>.</w:t>
      </w:r>
    </w:p>
    <w:p w14:paraId="7281357C" w14:textId="549E26EC" w:rsidR="003F5BFF" w:rsidRDefault="003F5BFF" w:rsidP="009C41E4">
      <w:pPr>
        <w:pStyle w:val="Titulek"/>
        <w:spacing w:before="180"/>
      </w:pPr>
      <w:bookmarkStart w:id="4" w:name="_Toc134189600"/>
      <w:r>
        <w:t xml:space="preserve">Tabulka </w:t>
      </w:r>
      <w:r w:rsidR="008867DD">
        <w:fldChar w:fldCharType="begin"/>
      </w:r>
      <w:r w:rsidR="008867DD">
        <w:instrText xml:space="preserve"> SEQ Tabulka \* ARABIC </w:instrText>
      </w:r>
      <w:r w:rsidR="008867DD">
        <w:fldChar w:fldCharType="separate"/>
      </w:r>
      <w:r w:rsidR="00E74D96">
        <w:rPr>
          <w:noProof/>
        </w:rPr>
        <w:t>4</w:t>
      </w:r>
      <w:r w:rsidR="008867DD">
        <w:rPr>
          <w:noProof/>
        </w:rPr>
        <w:fldChar w:fldCharType="end"/>
      </w:r>
      <w:r>
        <w:t xml:space="preserve"> Rozsah měněných svítidel</w:t>
      </w:r>
      <w:bookmarkEnd w:id="4"/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85"/>
        <w:gridCol w:w="876"/>
        <w:gridCol w:w="959"/>
        <w:gridCol w:w="881"/>
        <w:gridCol w:w="1415"/>
        <w:gridCol w:w="1548"/>
      </w:tblGrid>
      <w:tr w:rsidR="003302D1" w:rsidRPr="00AF4DAB" w14:paraId="154D3F54" w14:textId="3F6BBB90" w:rsidTr="003302D1">
        <w:trPr>
          <w:trHeight w:val="340"/>
        </w:trPr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75B75538" w14:textId="3E743354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Místnost</w:t>
            </w:r>
          </w:p>
        </w:tc>
        <w:tc>
          <w:tcPr>
            <w:tcW w:w="1685" w:type="dxa"/>
            <w:vMerge w:val="restart"/>
            <w:shd w:val="clear" w:color="auto" w:fill="DBE5F1" w:themeFill="accent1" w:themeFillTint="33"/>
            <w:vAlign w:val="center"/>
          </w:tcPr>
          <w:p w14:paraId="311EB775" w14:textId="5947E96E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Typ svítidla</w:t>
            </w:r>
          </w:p>
        </w:tc>
        <w:tc>
          <w:tcPr>
            <w:tcW w:w="876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A04EFCD" w14:textId="702B7C75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Počet svítidel</w:t>
            </w:r>
          </w:p>
        </w:tc>
        <w:tc>
          <w:tcPr>
            <w:tcW w:w="959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28827AD" w14:textId="741F84EA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Příkon zdroje</w:t>
            </w:r>
          </w:p>
        </w:tc>
        <w:tc>
          <w:tcPr>
            <w:tcW w:w="881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72808B6F" w14:textId="3D250099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Ztráty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4A41B3F9" w14:textId="2DFE7549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Definovaná délka užívání</w:t>
            </w:r>
          </w:p>
        </w:tc>
        <w:tc>
          <w:tcPr>
            <w:tcW w:w="1548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23074EB1" w14:textId="76D834E0" w:rsidR="003302D1" w:rsidRPr="00AF4DAB" w:rsidRDefault="003302D1" w:rsidP="00AF4DAB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AF4DAB">
              <w:rPr>
                <w:b/>
                <w:bCs/>
                <w:sz w:val="22"/>
                <w:szCs w:val="22"/>
              </w:rPr>
              <w:t>Soudobost všech svítidel</w:t>
            </w:r>
          </w:p>
        </w:tc>
      </w:tr>
      <w:tr w:rsidR="003302D1" w:rsidRPr="00AF4DAB" w14:paraId="7EDFF2BB" w14:textId="77777777" w:rsidTr="003302D1">
        <w:trPr>
          <w:trHeight w:val="340"/>
        </w:trPr>
        <w:tc>
          <w:tcPr>
            <w:tcW w:w="1701" w:type="dxa"/>
            <w:vMerge/>
            <w:shd w:val="clear" w:color="auto" w:fill="DBE5F1" w:themeFill="accent1" w:themeFillTint="33"/>
            <w:vAlign w:val="center"/>
          </w:tcPr>
          <w:p w14:paraId="6FD95FA5" w14:textId="77777777" w:rsidR="003302D1" w:rsidRPr="00AF4DAB" w:rsidRDefault="003302D1" w:rsidP="003302D1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  <w:vMerge/>
            <w:shd w:val="clear" w:color="auto" w:fill="DBE5F1" w:themeFill="accent1" w:themeFillTint="33"/>
            <w:vAlign w:val="center"/>
          </w:tcPr>
          <w:p w14:paraId="01372BC4" w14:textId="77777777" w:rsidR="003302D1" w:rsidRPr="00AF4DAB" w:rsidRDefault="003302D1" w:rsidP="003302D1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96A431" w14:textId="346B120E" w:rsidR="003302D1" w:rsidRPr="003302D1" w:rsidRDefault="003302D1" w:rsidP="003302D1">
            <w:pPr>
              <w:spacing w:before="0"/>
              <w:jc w:val="center"/>
              <w:rPr>
                <w:bCs/>
                <w:sz w:val="20"/>
                <w:szCs w:val="22"/>
              </w:rPr>
            </w:pPr>
            <w:r w:rsidRPr="003302D1">
              <w:rPr>
                <w:bCs/>
                <w:sz w:val="20"/>
                <w:szCs w:val="22"/>
              </w:rPr>
              <w:t>[ks]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A25C929" w14:textId="46C59D60" w:rsidR="003302D1" w:rsidRPr="003302D1" w:rsidRDefault="003302D1" w:rsidP="003302D1">
            <w:pPr>
              <w:spacing w:before="0"/>
              <w:jc w:val="center"/>
              <w:rPr>
                <w:bCs/>
                <w:sz w:val="20"/>
                <w:szCs w:val="22"/>
              </w:rPr>
            </w:pPr>
            <w:r w:rsidRPr="003302D1">
              <w:rPr>
                <w:bCs/>
                <w:sz w:val="20"/>
                <w:szCs w:val="22"/>
              </w:rPr>
              <w:t>[W]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16A31BA3" w14:textId="77CFF7BE" w:rsidR="003302D1" w:rsidRPr="003302D1" w:rsidRDefault="003302D1" w:rsidP="003302D1">
            <w:pPr>
              <w:spacing w:before="0"/>
              <w:jc w:val="center"/>
              <w:rPr>
                <w:bCs/>
                <w:sz w:val="20"/>
                <w:szCs w:val="22"/>
              </w:rPr>
            </w:pPr>
            <w:r w:rsidRPr="003302D1">
              <w:rPr>
                <w:bCs/>
                <w:sz w:val="20"/>
                <w:szCs w:val="22"/>
              </w:rPr>
              <w:t>[%]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0A680BDE" w14:textId="472B27AF" w:rsidR="003302D1" w:rsidRPr="003302D1" w:rsidRDefault="003302D1" w:rsidP="003302D1">
            <w:pPr>
              <w:spacing w:before="0"/>
              <w:jc w:val="center"/>
              <w:rPr>
                <w:bCs/>
                <w:sz w:val="20"/>
                <w:szCs w:val="22"/>
              </w:rPr>
            </w:pPr>
            <w:r w:rsidRPr="003302D1">
              <w:rPr>
                <w:bCs/>
                <w:sz w:val="20"/>
                <w:szCs w:val="22"/>
              </w:rPr>
              <w:t>[hod/rok]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549BFA58" w14:textId="79A67DA3" w:rsidR="003302D1" w:rsidRPr="003302D1" w:rsidRDefault="003302D1" w:rsidP="003302D1">
            <w:pPr>
              <w:spacing w:before="0"/>
              <w:jc w:val="center"/>
              <w:rPr>
                <w:bCs/>
                <w:sz w:val="20"/>
                <w:szCs w:val="22"/>
              </w:rPr>
            </w:pPr>
            <w:r w:rsidRPr="003302D1">
              <w:rPr>
                <w:bCs/>
                <w:sz w:val="20"/>
                <w:szCs w:val="22"/>
              </w:rPr>
              <w:t>[%]</w:t>
            </w:r>
          </w:p>
        </w:tc>
      </w:tr>
      <w:tr w:rsidR="003302D1" w:rsidRPr="00AF4DAB" w14:paraId="7E2D1542" w14:textId="77777777" w:rsidTr="00FB15C2">
        <w:trPr>
          <w:trHeight w:val="340"/>
        </w:trPr>
        <w:tc>
          <w:tcPr>
            <w:tcW w:w="9065" w:type="dxa"/>
            <w:gridSpan w:val="7"/>
            <w:shd w:val="clear" w:color="auto" w:fill="auto"/>
            <w:vAlign w:val="center"/>
          </w:tcPr>
          <w:p w14:paraId="0F5655FA" w14:textId="23B2FE2E" w:rsidR="003302D1" w:rsidRPr="00AF4DAB" w:rsidRDefault="003302D1" w:rsidP="003302D1">
            <w:pPr>
              <w:spacing w:befor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Historická část hlavní budovy</w:t>
            </w:r>
          </w:p>
        </w:tc>
      </w:tr>
      <w:tr w:rsidR="003302D1" w:rsidRPr="00AF4DAB" w14:paraId="6FAAF681" w14:textId="6A62ABCC" w:rsidTr="00FB15C2">
        <w:trPr>
          <w:trHeight w:val="340"/>
        </w:trPr>
        <w:tc>
          <w:tcPr>
            <w:tcW w:w="1701" w:type="dxa"/>
            <w:vMerge w:val="restart"/>
            <w:vAlign w:val="center"/>
          </w:tcPr>
          <w:p w14:paraId="7A782EDE" w14:textId="55325B3E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Kuchyň</w:t>
            </w:r>
          </w:p>
        </w:tc>
        <w:tc>
          <w:tcPr>
            <w:tcW w:w="1685" w:type="dxa"/>
            <w:vAlign w:val="center"/>
          </w:tcPr>
          <w:p w14:paraId="3FCE574C" w14:textId="41C1CD0F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2x58 W</w:t>
            </w:r>
          </w:p>
        </w:tc>
        <w:tc>
          <w:tcPr>
            <w:tcW w:w="876" w:type="dxa"/>
            <w:vAlign w:val="center"/>
          </w:tcPr>
          <w:p w14:paraId="52116095" w14:textId="3BAF2A58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9" w:type="dxa"/>
            <w:vAlign w:val="center"/>
          </w:tcPr>
          <w:p w14:paraId="13500A40" w14:textId="4E2BE466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81" w:type="dxa"/>
            <w:vAlign w:val="center"/>
          </w:tcPr>
          <w:p w14:paraId="59B7353E" w14:textId="6D056716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4C43EB85" w14:textId="069DD338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2 190</w:t>
            </w:r>
          </w:p>
        </w:tc>
        <w:tc>
          <w:tcPr>
            <w:tcW w:w="1548" w:type="dxa"/>
            <w:vAlign w:val="center"/>
          </w:tcPr>
          <w:p w14:paraId="6665A698" w14:textId="3DE654A3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412B8FDC" w14:textId="64B50E3A" w:rsidTr="00FB15C2">
        <w:trPr>
          <w:trHeight w:val="340"/>
        </w:trPr>
        <w:tc>
          <w:tcPr>
            <w:tcW w:w="1701" w:type="dxa"/>
            <w:vMerge/>
            <w:vAlign w:val="center"/>
          </w:tcPr>
          <w:p w14:paraId="2CFB5654" w14:textId="26E4CCAD" w:rsidR="003302D1" w:rsidRPr="00AF4DAB" w:rsidRDefault="003302D1" w:rsidP="003302D1">
            <w:pPr>
              <w:spacing w:befor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  <w:vAlign w:val="center"/>
          </w:tcPr>
          <w:p w14:paraId="652071FA" w14:textId="3DA716BF" w:rsidR="003302D1" w:rsidRPr="00AF4DAB" w:rsidRDefault="003302D1" w:rsidP="003302D1">
            <w:pPr>
              <w:spacing w:befor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2x36 W</w:t>
            </w:r>
          </w:p>
        </w:tc>
        <w:tc>
          <w:tcPr>
            <w:tcW w:w="876" w:type="dxa"/>
            <w:vAlign w:val="center"/>
          </w:tcPr>
          <w:p w14:paraId="14BE22AA" w14:textId="4A4C2AA4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9" w:type="dxa"/>
            <w:vAlign w:val="center"/>
          </w:tcPr>
          <w:p w14:paraId="7C3D41C9" w14:textId="0B6A61EC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7AFB80FF" w14:textId="707ECC10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2EF6B5C6" w14:textId="7FE53B2D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2 190</w:t>
            </w:r>
          </w:p>
        </w:tc>
        <w:tc>
          <w:tcPr>
            <w:tcW w:w="1548" w:type="dxa"/>
            <w:vAlign w:val="center"/>
          </w:tcPr>
          <w:p w14:paraId="10EFAE53" w14:textId="181C1B92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76EC38D9" w14:textId="55FF652B" w:rsidTr="00FB15C2">
        <w:trPr>
          <w:trHeight w:val="340"/>
        </w:trPr>
        <w:tc>
          <w:tcPr>
            <w:tcW w:w="1701" w:type="dxa"/>
            <w:vAlign w:val="center"/>
          </w:tcPr>
          <w:p w14:paraId="4BCC47D3" w14:textId="22B1F31A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Prádelna</w:t>
            </w:r>
          </w:p>
        </w:tc>
        <w:tc>
          <w:tcPr>
            <w:tcW w:w="1685" w:type="dxa"/>
            <w:vAlign w:val="center"/>
          </w:tcPr>
          <w:p w14:paraId="1D7DAAB5" w14:textId="1AEF757A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2x36 W</w:t>
            </w:r>
          </w:p>
        </w:tc>
        <w:tc>
          <w:tcPr>
            <w:tcW w:w="876" w:type="dxa"/>
            <w:vAlign w:val="center"/>
          </w:tcPr>
          <w:p w14:paraId="28BFDD93" w14:textId="52E63649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9" w:type="dxa"/>
            <w:vAlign w:val="center"/>
          </w:tcPr>
          <w:p w14:paraId="23D37AFA" w14:textId="6ECE97BA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50CF29CA" w14:textId="069FB395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54AD67E6" w14:textId="37B91C18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2 190</w:t>
            </w:r>
          </w:p>
        </w:tc>
        <w:tc>
          <w:tcPr>
            <w:tcW w:w="1548" w:type="dxa"/>
            <w:vAlign w:val="center"/>
          </w:tcPr>
          <w:p w14:paraId="41D8F33F" w14:textId="53778AB3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4C46C30E" w14:textId="77777777" w:rsidTr="00351394">
        <w:trPr>
          <w:trHeight w:val="340"/>
        </w:trPr>
        <w:tc>
          <w:tcPr>
            <w:tcW w:w="9065" w:type="dxa"/>
            <w:gridSpan w:val="7"/>
            <w:vAlign w:val="center"/>
          </w:tcPr>
          <w:p w14:paraId="40245111" w14:textId="7C650CB1" w:rsidR="003302D1" w:rsidRPr="00FB15C2" w:rsidRDefault="003302D1" w:rsidP="003302D1">
            <w:pPr>
              <w:spacing w:befor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Lůžková část hlavní budovy</w:t>
            </w:r>
          </w:p>
        </w:tc>
      </w:tr>
      <w:tr w:rsidR="008867DD" w:rsidRPr="00AF4DAB" w14:paraId="720A8044" w14:textId="3AF87C72" w:rsidTr="00FB15C2">
        <w:trPr>
          <w:trHeight w:val="340"/>
        </w:trPr>
        <w:tc>
          <w:tcPr>
            <w:tcW w:w="1701" w:type="dxa"/>
            <w:vMerge w:val="restart"/>
            <w:vAlign w:val="center"/>
          </w:tcPr>
          <w:p w14:paraId="491CD454" w14:textId="66CCF3B6" w:rsidR="008867DD" w:rsidRPr="00ED50EC" w:rsidRDefault="008867DD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Koupelny 1.NP</w:t>
            </w:r>
          </w:p>
        </w:tc>
        <w:tc>
          <w:tcPr>
            <w:tcW w:w="1685" w:type="dxa"/>
            <w:vAlign w:val="center"/>
          </w:tcPr>
          <w:p w14:paraId="272B3D2D" w14:textId="6C6AFDAE" w:rsidR="008867DD" w:rsidRPr="00ED50EC" w:rsidRDefault="008867DD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  <w:del w:id="5" w:author="Jiří Mazáček" w:date="2023-12-19T17:16:00Z">
              <w:r w:rsidRPr="00ED50EC" w:rsidDel="008867DD">
                <w:rPr>
                  <w:sz w:val="22"/>
                  <w:szCs w:val="22"/>
                  <w:highlight w:val="yellow"/>
                </w:rPr>
                <w:delText>Zářivky 2x36 W</w:delText>
              </w:r>
            </w:del>
            <w:ins w:id="6" w:author="Jiří Mazáček" w:date="2023-12-19T17:16:00Z">
              <w:r>
                <w:rPr>
                  <w:sz w:val="22"/>
                  <w:szCs w:val="22"/>
                  <w:highlight w:val="yellow"/>
                </w:rPr>
                <w:t>LED</w:t>
              </w:r>
            </w:ins>
          </w:p>
        </w:tc>
        <w:tc>
          <w:tcPr>
            <w:tcW w:w="876" w:type="dxa"/>
            <w:vAlign w:val="center"/>
          </w:tcPr>
          <w:p w14:paraId="29773AE8" w14:textId="15B5EFEE" w:rsidR="008867DD" w:rsidRPr="00ED50EC" w:rsidRDefault="008867DD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7" w:author="Jiří Mazáček" w:date="2023-12-19T17:16:00Z">
              <w:r w:rsidRPr="00ED50EC" w:rsidDel="008867DD">
                <w:rPr>
                  <w:sz w:val="22"/>
                  <w:szCs w:val="22"/>
                  <w:highlight w:val="yellow"/>
                </w:rPr>
                <w:delText>5</w:delText>
              </w:r>
            </w:del>
            <w:ins w:id="8" w:author="Jiří Mazáček" w:date="2023-12-19T17:16:00Z">
              <w:r>
                <w:rPr>
                  <w:sz w:val="22"/>
                  <w:szCs w:val="22"/>
                  <w:highlight w:val="yellow"/>
                </w:rPr>
                <w:t>4</w:t>
              </w:r>
            </w:ins>
          </w:p>
        </w:tc>
        <w:tc>
          <w:tcPr>
            <w:tcW w:w="959" w:type="dxa"/>
            <w:vAlign w:val="center"/>
          </w:tcPr>
          <w:p w14:paraId="3C16A2D1" w14:textId="3D2DF803" w:rsidR="008867DD" w:rsidRPr="00ED50EC" w:rsidRDefault="008867DD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9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36</w:delText>
              </w:r>
            </w:del>
            <w:ins w:id="10" w:author="Jiří Mazáček" w:date="2023-12-19T17:17:00Z">
              <w:r>
                <w:rPr>
                  <w:sz w:val="22"/>
                  <w:szCs w:val="22"/>
                  <w:highlight w:val="yellow"/>
                </w:rPr>
                <w:t>46</w:t>
              </w:r>
            </w:ins>
          </w:p>
        </w:tc>
        <w:tc>
          <w:tcPr>
            <w:tcW w:w="881" w:type="dxa"/>
            <w:vAlign w:val="center"/>
          </w:tcPr>
          <w:p w14:paraId="5CA76078" w14:textId="4B8FF306" w:rsidR="008867DD" w:rsidRPr="00ED50EC" w:rsidRDefault="008867DD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11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 xml:space="preserve">17 </w:delText>
              </w:r>
            </w:del>
            <w:ins w:id="12" w:author="Jiří Mazáček" w:date="2023-12-19T17:17:00Z">
              <w:r>
                <w:rPr>
                  <w:sz w:val="22"/>
                  <w:szCs w:val="22"/>
                  <w:highlight w:val="yellow"/>
                </w:rPr>
                <w:t>0</w:t>
              </w:r>
              <w:r w:rsidRPr="00ED50EC">
                <w:rPr>
                  <w:sz w:val="22"/>
                  <w:szCs w:val="22"/>
                  <w:highlight w:val="yellow"/>
                </w:rPr>
                <w:t xml:space="preserve"> </w:t>
              </w:r>
            </w:ins>
            <w:r w:rsidRPr="00ED50EC">
              <w:rPr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1415" w:type="dxa"/>
            <w:vAlign w:val="center"/>
          </w:tcPr>
          <w:p w14:paraId="5A3B8F1B" w14:textId="51D28B7A" w:rsidR="008867DD" w:rsidRPr="00ED50EC" w:rsidRDefault="008867DD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1 095</w:t>
            </w:r>
          </w:p>
        </w:tc>
        <w:tc>
          <w:tcPr>
            <w:tcW w:w="1548" w:type="dxa"/>
            <w:vAlign w:val="center"/>
          </w:tcPr>
          <w:p w14:paraId="69CB02F8" w14:textId="456D2A4C" w:rsidR="008867DD" w:rsidRPr="00ED50EC" w:rsidRDefault="008867DD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100 %</w:t>
            </w:r>
          </w:p>
        </w:tc>
      </w:tr>
      <w:tr w:rsidR="008867DD" w:rsidRPr="00AF4DAB" w14:paraId="1F11DAD1" w14:textId="77777777" w:rsidTr="00FB15C2">
        <w:trPr>
          <w:trHeight w:val="340"/>
          <w:ins w:id="13" w:author="Jiří Mazáček" w:date="2023-12-19T17:18:00Z"/>
        </w:trPr>
        <w:tc>
          <w:tcPr>
            <w:tcW w:w="1701" w:type="dxa"/>
            <w:vMerge/>
            <w:vAlign w:val="center"/>
          </w:tcPr>
          <w:p w14:paraId="53812E14" w14:textId="77777777" w:rsidR="008867DD" w:rsidRPr="00ED50EC" w:rsidRDefault="008867DD" w:rsidP="003302D1">
            <w:pPr>
              <w:spacing w:before="0"/>
              <w:jc w:val="left"/>
              <w:rPr>
                <w:ins w:id="14" w:author="Jiří Mazáček" w:date="2023-12-19T17:18:00Z"/>
                <w:sz w:val="22"/>
                <w:szCs w:val="22"/>
                <w:highlight w:val="yellow"/>
              </w:rPr>
            </w:pPr>
          </w:p>
        </w:tc>
        <w:tc>
          <w:tcPr>
            <w:tcW w:w="1685" w:type="dxa"/>
            <w:vAlign w:val="center"/>
          </w:tcPr>
          <w:p w14:paraId="1DD1A2F7" w14:textId="1B8BAFB4" w:rsidR="008867DD" w:rsidRPr="00ED50EC" w:rsidDel="008867DD" w:rsidRDefault="008867DD" w:rsidP="003302D1">
            <w:pPr>
              <w:spacing w:before="0"/>
              <w:jc w:val="left"/>
              <w:rPr>
                <w:ins w:id="15" w:author="Jiří Mazáček" w:date="2023-12-19T17:18:00Z"/>
                <w:sz w:val="22"/>
                <w:szCs w:val="22"/>
                <w:highlight w:val="yellow"/>
              </w:rPr>
            </w:pPr>
            <w:ins w:id="16" w:author="Jiří Mazáček" w:date="2023-12-19T17:18:00Z">
              <w:r>
                <w:rPr>
                  <w:sz w:val="22"/>
                  <w:szCs w:val="22"/>
                  <w:highlight w:val="yellow"/>
                </w:rPr>
                <w:t>LED</w:t>
              </w:r>
              <w:bookmarkStart w:id="17" w:name="_GoBack"/>
              <w:bookmarkEnd w:id="17"/>
            </w:ins>
          </w:p>
        </w:tc>
        <w:tc>
          <w:tcPr>
            <w:tcW w:w="876" w:type="dxa"/>
            <w:vAlign w:val="center"/>
          </w:tcPr>
          <w:p w14:paraId="0E658E36" w14:textId="55AC6767" w:rsidR="008867DD" w:rsidRPr="00ED50EC" w:rsidDel="008867DD" w:rsidRDefault="008867DD" w:rsidP="003302D1">
            <w:pPr>
              <w:spacing w:before="0"/>
              <w:jc w:val="right"/>
              <w:rPr>
                <w:ins w:id="18" w:author="Jiří Mazáček" w:date="2023-12-19T17:18:00Z"/>
                <w:sz w:val="22"/>
                <w:szCs w:val="22"/>
                <w:highlight w:val="yellow"/>
              </w:rPr>
            </w:pPr>
            <w:ins w:id="19" w:author="Jiří Mazáček" w:date="2023-12-19T17:18:00Z">
              <w:r>
                <w:rPr>
                  <w:sz w:val="22"/>
                  <w:szCs w:val="22"/>
                  <w:highlight w:val="yellow"/>
                </w:rPr>
                <w:t>5</w:t>
              </w:r>
            </w:ins>
          </w:p>
        </w:tc>
        <w:tc>
          <w:tcPr>
            <w:tcW w:w="959" w:type="dxa"/>
            <w:vAlign w:val="center"/>
          </w:tcPr>
          <w:p w14:paraId="690D7519" w14:textId="27BD4EEC" w:rsidR="008867DD" w:rsidRPr="00ED50EC" w:rsidDel="008867DD" w:rsidRDefault="008867DD" w:rsidP="003302D1">
            <w:pPr>
              <w:spacing w:before="0"/>
              <w:jc w:val="right"/>
              <w:rPr>
                <w:ins w:id="20" w:author="Jiří Mazáček" w:date="2023-12-19T17:18:00Z"/>
                <w:sz w:val="22"/>
                <w:szCs w:val="22"/>
                <w:highlight w:val="yellow"/>
              </w:rPr>
            </w:pPr>
            <w:ins w:id="21" w:author="Jiří Mazáček" w:date="2023-12-19T17:18:00Z">
              <w:r>
                <w:rPr>
                  <w:sz w:val="22"/>
                  <w:szCs w:val="22"/>
                  <w:highlight w:val="yellow"/>
                </w:rPr>
                <w:t>8</w:t>
              </w:r>
            </w:ins>
          </w:p>
        </w:tc>
        <w:tc>
          <w:tcPr>
            <w:tcW w:w="881" w:type="dxa"/>
            <w:vAlign w:val="center"/>
          </w:tcPr>
          <w:p w14:paraId="445224DC" w14:textId="51B17B77" w:rsidR="008867DD" w:rsidRPr="00ED50EC" w:rsidDel="008867DD" w:rsidRDefault="008867DD" w:rsidP="003302D1">
            <w:pPr>
              <w:spacing w:before="0"/>
              <w:jc w:val="right"/>
              <w:rPr>
                <w:ins w:id="22" w:author="Jiří Mazáček" w:date="2023-12-19T17:18:00Z"/>
                <w:sz w:val="22"/>
                <w:szCs w:val="22"/>
                <w:highlight w:val="yellow"/>
              </w:rPr>
            </w:pPr>
            <w:ins w:id="23" w:author="Jiří Mazáček" w:date="2023-12-19T17:18:00Z">
              <w:r>
                <w:rPr>
                  <w:sz w:val="22"/>
                  <w:szCs w:val="22"/>
                  <w:highlight w:val="yellow"/>
                </w:rPr>
                <w:t>0 %</w:t>
              </w:r>
            </w:ins>
          </w:p>
        </w:tc>
        <w:tc>
          <w:tcPr>
            <w:tcW w:w="1415" w:type="dxa"/>
            <w:vAlign w:val="center"/>
          </w:tcPr>
          <w:p w14:paraId="1E5CF187" w14:textId="28F1E757" w:rsidR="008867DD" w:rsidRPr="00ED50EC" w:rsidRDefault="008867DD" w:rsidP="003302D1">
            <w:pPr>
              <w:spacing w:before="0"/>
              <w:jc w:val="right"/>
              <w:rPr>
                <w:ins w:id="24" w:author="Jiří Mazáček" w:date="2023-12-19T17:18:00Z"/>
                <w:sz w:val="22"/>
                <w:szCs w:val="22"/>
                <w:highlight w:val="yellow"/>
              </w:rPr>
            </w:pPr>
            <w:ins w:id="25" w:author="Jiří Mazáček" w:date="2023-12-19T17:18:00Z">
              <w:r>
                <w:rPr>
                  <w:sz w:val="22"/>
                  <w:szCs w:val="22"/>
                  <w:highlight w:val="yellow"/>
                </w:rPr>
                <w:t>1 095</w:t>
              </w:r>
            </w:ins>
          </w:p>
        </w:tc>
        <w:tc>
          <w:tcPr>
            <w:tcW w:w="1548" w:type="dxa"/>
            <w:vAlign w:val="center"/>
          </w:tcPr>
          <w:p w14:paraId="6EAA8734" w14:textId="52B3AA13" w:rsidR="008867DD" w:rsidRPr="00ED50EC" w:rsidRDefault="008867DD" w:rsidP="003302D1">
            <w:pPr>
              <w:spacing w:before="0"/>
              <w:jc w:val="right"/>
              <w:rPr>
                <w:ins w:id="26" w:author="Jiří Mazáček" w:date="2023-12-19T17:18:00Z"/>
                <w:sz w:val="22"/>
                <w:szCs w:val="22"/>
                <w:highlight w:val="yellow"/>
              </w:rPr>
            </w:pPr>
            <w:ins w:id="27" w:author="Jiří Mazáček" w:date="2023-12-19T17:18:00Z">
              <w:r>
                <w:rPr>
                  <w:sz w:val="22"/>
                  <w:szCs w:val="22"/>
                  <w:highlight w:val="yellow"/>
                </w:rPr>
                <w:t>100 %</w:t>
              </w:r>
            </w:ins>
          </w:p>
        </w:tc>
      </w:tr>
      <w:tr w:rsidR="003302D1" w:rsidRPr="00AF4DAB" w14:paraId="637AA2F3" w14:textId="447E1F78" w:rsidTr="00FB15C2">
        <w:trPr>
          <w:trHeight w:val="340"/>
        </w:trPr>
        <w:tc>
          <w:tcPr>
            <w:tcW w:w="1701" w:type="dxa"/>
            <w:vMerge w:val="restart"/>
            <w:vAlign w:val="center"/>
          </w:tcPr>
          <w:p w14:paraId="102E8395" w14:textId="325E42F1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 v 1.NP</w:t>
            </w:r>
          </w:p>
        </w:tc>
        <w:tc>
          <w:tcPr>
            <w:tcW w:w="1685" w:type="dxa"/>
            <w:vAlign w:val="center"/>
          </w:tcPr>
          <w:p w14:paraId="21A873F3" w14:textId="474F9B6A" w:rsidR="003302D1" w:rsidRPr="00AF4DAB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2x36 W</w:t>
            </w:r>
          </w:p>
        </w:tc>
        <w:tc>
          <w:tcPr>
            <w:tcW w:w="876" w:type="dxa"/>
            <w:vAlign w:val="center"/>
          </w:tcPr>
          <w:p w14:paraId="02EA736A" w14:textId="6A9012AC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9" w:type="dxa"/>
            <w:vAlign w:val="center"/>
          </w:tcPr>
          <w:p w14:paraId="4367A897" w14:textId="21F59BBA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271A263B" w14:textId="2B3BF122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22946372" w14:textId="591F880F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1 460</w:t>
            </w:r>
          </w:p>
        </w:tc>
        <w:tc>
          <w:tcPr>
            <w:tcW w:w="1548" w:type="dxa"/>
            <w:vAlign w:val="center"/>
          </w:tcPr>
          <w:p w14:paraId="358A1FC7" w14:textId="5C192411" w:rsidR="003302D1" w:rsidRPr="00AF4DAB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6DE992B1" w14:textId="77777777" w:rsidTr="00FB15C2">
        <w:trPr>
          <w:trHeight w:val="340"/>
        </w:trPr>
        <w:tc>
          <w:tcPr>
            <w:tcW w:w="1701" w:type="dxa"/>
            <w:vMerge/>
            <w:vAlign w:val="center"/>
          </w:tcPr>
          <w:p w14:paraId="490DB32D" w14:textId="77777777" w:rsidR="003302D1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1685" w:type="dxa"/>
            <w:vAlign w:val="center"/>
          </w:tcPr>
          <w:p w14:paraId="2D9FAE2C" w14:textId="2413EC33" w:rsidR="003302D1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36 W</w:t>
            </w:r>
          </w:p>
        </w:tc>
        <w:tc>
          <w:tcPr>
            <w:tcW w:w="876" w:type="dxa"/>
            <w:vAlign w:val="center"/>
          </w:tcPr>
          <w:p w14:paraId="61E9AC3E" w14:textId="14383B00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59" w:type="dxa"/>
            <w:vAlign w:val="center"/>
          </w:tcPr>
          <w:p w14:paraId="5C81B3B1" w14:textId="151BFF20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76D78017" w14:textId="6E172A1E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4459D6AF" w14:textId="722881FA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1 460</w:t>
            </w:r>
          </w:p>
        </w:tc>
        <w:tc>
          <w:tcPr>
            <w:tcW w:w="1548" w:type="dxa"/>
            <w:vAlign w:val="center"/>
          </w:tcPr>
          <w:p w14:paraId="458DD9CE" w14:textId="64FFC7A9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50869876" w14:textId="0EF1DF53" w:rsidTr="00FB15C2">
        <w:trPr>
          <w:trHeight w:val="340"/>
        </w:trPr>
        <w:tc>
          <w:tcPr>
            <w:tcW w:w="1701" w:type="dxa"/>
            <w:vMerge w:val="restart"/>
            <w:vAlign w:val="center"/>
          </w:tcPr>
          <w:p w14:paraId="50CC813B" w14:textId="6EED2848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Ošetřovatelský pokoj v 1.NP</w:t>
            </w:r>
          </w:p>
        </w:tc>
        <w:tc>
          <w:tcPr>
            <w:tcW w:w="1685" w:type="dxa"/>
            <w:vAlign w:val="center"/>
          </w:tcPr>
          <w:p w14:paraId="5F55BC51" w14:textId="00A5F299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Žárovka 60 W</w:t>
            </w:r>
          </w:p>
        </w:tc>
        <w:tc>
          <w:tcPr>
            <w:tcW w:w="876" w:type="dxa"/>
            <w:vAlign w:val="center"/>
          </w:tcPr>
          <w:p w14:paraId="5DABA3E1" w14:textId="23BFCC3F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 w:rsidRPr="00FB15C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59" w:type="dxa"/>
            <w:vAlign w:val="center"/>
          </w:tcPr>
          <w:p w14:paraId="03FC9616" w14:textId="68B5D1B9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881" w:type="dxa"/>
            <w:vAlign w:val="center"/>
          </w:tcPr>
          <w:p w14:paraId="04E01D19" w14:textId="14EA0D6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0 %</w:t>
            </w:r>
          </w:p>
        </w:tc>
        <w:tc>
          <w:tcPr>
            <w:tcW w:w="1415" w:type="dxa"/>
            <w:vAlign w:val="center"/>
          </w:tcPr>
          <w:p w14:paraId="724EF3BB" w14:textId="0C73BD5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7011384F" w14:textId="1A1ED656" w:rsidR="003302D1" w:rsidRPr="00AF4DAB" w:rsidRDefault="003302D1" w:rsidP="003302D1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0C1A8C51" w14:textId="77777777" w:rsidTr="00FB15C2">
        <w:trPr>
          <w:trHeight w:val="340"/>
        </w:trPr>
        <w:tc>
          <w:tcPr>
            <w:tcW w:w="1701" w:type="dxa"/>
            <w:vMerge/>
            <w:vAlign w:val="center"/>
          </w:tcPr>
          <w:p w14:paraId="2E5DDCAF" w14:textId="77777777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685" w:type="dxa"/>
            <w:vAlign w:val="center"/>
          </w:tcPr>
          <w:p w14:paraId="61E7F8F8" w14:textId="2EF10D46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Žárovka 100 W</w:t>
            </w:r>
          </w:p>
        </w:tc>
        <w:tc>
          <w:tcPr>
            <w:tcW w:w="876" w:type="dxa"/>
            <w:vAlign w:val="center"/>
          </w:tcPr>
          <w:p w14:paraId="1B47224E" w14:textId="50962352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 w:rsidRPr="00FB15C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59" w:type="dxa"/>
            <w:vAlign w:val="center"/>
          </w:tcPr>
          <w:p w14:paraId="12FBC682" w14:textId="12EDB56E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81" w:type="dxa"/>
            <w:vAlign w:val="center"/>
          </w:tcPr>
          <w:p w14:paraId="5FFB173B" w14:textId="5780EC14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0 %</w:t>
            </w:r>
          </w:p>
        </w:tc>
        <w:tc>
          <w:tcPr>
            <w:tcW w:w="1415" w:type="dxa"/>
            <w:vAlign w:val="center"/>
          </w:tcPr>
          <w:p w14:paraId="3EB72081" w14:textId="43660762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1266C830" w14:textId="40521778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79102C71" w14:textId="77777777" w:rsidTr="00FB15C2">
        <w:trPr>
          <w:trHeight w:val="340"/>
        </w:trPr>
        <w:tc>
          <w:tcPr>
            <w:tcW w:w="1701" w:type="dxa"/>
            <w:vMerge w:val="restart"/>
            <w:vAlign w:val="center"/>
          </w:tcPr>
          <w:p w14:paraId="3BFA702D" w14:textId="5F0C4034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Pokoje klientů v 1.NP</w:t>
            </w:r>
          </w:p>
        </w:tc>
        <w:tc>
          <w:tcPr>
            <w:tcW w:w="1685" w:type="dxa"/>
            <w:vAlign w:val="center"/>
          </w:tcPr>
          <w:p w14:paraId="11AE3F46" w14:textId="2660BD7D" w:rsidR="003302D1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2x36 W</w:t>
            </w:r>
          </w:p>
        </w:tc>
        <w:tc>
          <w:tcPr>
            <w:tcW w:w="876" w:type="dxa"/>
            <w:vAlign w:val="center"/>
          </w:tcPr>
          <w:p w14:paraId="64BE1A7F" w14:textId="21664803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59" w:type="dxa"/>
            <w:vAlign w:val="center"/>
          </w:tcPr>
          <w:p w14:paraId="6C0B7192" w14:textId="15A92E5A" w:rsidR="003302D1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0E10DC69" w14:textId="1663E546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37E4710D" w14:textId="4CDFC22F" w:rsidR="003302D1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51D1CF72" w14:textId="16B9CABC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4E2B1C5F" w14:textId="77777777" w:rsidTr="00FB15C2">
        <w:trPr>
          <w:trHeight w:val="340"/>
        </w:trPr>
        <w:tc>
          <w:tcPr>
            <w:tcW w:w="1701" w:type="dxa"/>
            <w:vMerge/>
            <w:vAlign w:val="center"/>
          </w:tcPr>
          <w:p w14:paraId="0E188FAE" w14:textId="77777777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685" w:type="dxa"/>
            <w:vAlign w:val="center"/>
          </w:tcPr>
          <w:p w14:paraId="5F4CB2CB" w14:textId="70F0C9FF" w:rsidR="003302D1" w:rsidRDefault="003302D1" w:rsidP="003302D1">
            <w:pPr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36 W</w:t>
            </w:r>
          </w:p>
        </w:tc>
        <w:tc>
          <w:tcPr>
            <w:tcW w:w="876" w:type="dxa"/>
            <w:vAlign w:val="center"/>
          </w:tcPr>
          <w:p w14:paraId="1C73F283" w14:textId="6401684C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959" w:type="dxa"/>
            <w:vAlign w:val="center"/>
          </w:tcPr>
          <w:p w14:paraId="272B3A1F" w14:textId="44849E6E" w:rsidR="003302D1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40618962" w14:textId="1C77AFB7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78E0516F" w14:textId="10FA3A53" w:rsidR="003302D1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50A1118D" w14:textId="6A9C3FD1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258B8FCF" w14:textId="77777777" w:rsidTr="00FB15C2">
        <w:trPr>
          <w:trHeight w:val="340"/>
        </w:trPr>
        <w:tc>
          <w:tcPr>
            <w:tcW w:w="1701" w:type="dxa"/>
            <w:vAlign w:val="center"/>
          </w:tcPr>
          <w:p w14:paraId="0D52C80A" w14:textId="7BE2CBB0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Schodiště </w:t>
            </w:r>
          </w:p>
        </w:tc>
        <w:tc>
          <w:tcPr>
            <w:tcW w:w="1685" w:type="dxa"/>
            <w:vAlign w:val="center"/>
          </w:tcPr>
          <w:p w14:paraId="3BD0EB85" w14:textId="1FB60C0B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2x36 W</w:t>
            </w:r>
          </w:p>
        </w:tc>
        <w:tc>
          <w:tcPr>
            <w:tcW w:w="876" w:type="dxa"/>
            <w:vAlign w:val="center"/>
          </w:tcPr>
          <w:p w14:paraId="58E81685" w14:textId="45F175ED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59" w:type="dxa"/>
            <w:vAlign w:val="center"/>
          </w:tcPr>
          <w:p w14:paraId="5AB4D7EA" w14:textId="004781B1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66CBFF8D" w14:textId="524717C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3B17B25E" w14:textId="4FDA5293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1 460</w:t>
            </w:r>
          </w:p>
        </w:tc>
        <w:tc>
          <w:tcPr>
            <w:tcW w:w="1548" w:type="dxa"/>
            <w:vAlign w:val="center"/>
          </w:tcPr>
          <w:p w14:paraId="17229A71" w14:textId="11B0D220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319965B3" w14:textId="77777777" w:rsidTr="00351394">
        <w:trPr>
          <w:trHeight w:val="340"/>
        </w:trPr>
        <w:tc>
          <w:tcPr>
            <w:tcW w:w="1701" w:type="dxa"/>
            <w:vMerge w:val="restart"/>
            <w:vAlign w:val="center"/>
          </w:tcPr>
          <w:p w14:paraId="0FB6E64A" w14:textId="77777777" w:rsidR="003302D1" w:rsidRPr="00ED50EC" w:rsidRDefault="003302D1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Koupelny 2.NP</w:t>
            </w:r>
          </w:p>
        </w:tc>
        <w:tc>
          <w:tcPr>
            <w:tcW w:w="1685" w:type="dxa"/>
            <w:vAlign w:val="center"/>
          </w:tcPr>
          <w:p w14:paraId="76AD5728" w14:textId="2AA2B833" w:rsidR="003302D1" w:rsidRPr="00ED50EC" w:rsidRDefault="003302D1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  <w:del w:id="28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Zářivky 2x36 W</w:delText>
              </w:r>
            </w:del>
            <w:ins w:id="29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LED</w:t>
              </w:r>
            </w:ins>
          </w:p>
        </w:tc>
        <w:tc>
          <w:tcPr>
            <w:tcW w:w="876" w:type="dxa"/>
            <w:vAlign w:val="center"/>
          </w:tcPr>
          <w:p w14:paraId="72F59529" w14:textId="4D7A6333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30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5</w:delText>
              </w:r>
            </w:del>
            <w:ins w:id="31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4</w:t>
              </w:r>
            </w:ins>
          </w:p>
        </w:tc>
        <w:tc>
          <w:tcPr>
            <w:tcW w:w="959" w:type="dxa"/>
            <w:vAlign w:val="center"/>
          </w:tcPr>
          <w:p w14:paraId="52683B02" w14:textId="497C9FCD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32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36</w:delText>
              </w:r>
            </w:del>
            <w:ins w:id="33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46</w:t>
              </w:r>
            </w:ins>
          </w:p>
        </w:tc>
        <w:tc>
          <w:tcPr>
            <w:tcW w:w="881" w:type="dxa"/>
            <w:vAlign w:val="center"/>
          </w:tcPr>
          <w:p w14:paraId="03AC91F9" w14:textId="442EAB1C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34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 xml:space="preserve">17 </w:delText>
              </w:r>
            </w:del>
            <w:ins w:id="35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0</w:t>
              </w:r>
              <w:r w:rsidR="008867DD" w:rsidRPr="00ED50EC">
                <w:rPr>
                  <w:sz w:val="22"/>
                  <w:szCs w:val="22"/>
                  <w:highlight w:val="yellow"/>
                </w:rPr>
                <w:t xml:space="preserve"> </w:t>
              </w:r>
            </w:ins>
            <w:r w:rsidRPr="00ED50EC">
              <w:rPr>
                <w:sz w:val="22"/>
                <w:szCs w:val="22"/>
                <w:highlight w:val="yellow"/>
              </w:rPr>
              <w:t>%</w:t>
            </w:r>
          </w:p>
        </w:tc>
        <w:tc>
          <w:tcPr>
            <w:tcW w:w="1415" w:type="dxa"/>
            <w:vAlign w:val="center"/>
          </w:tcPr>
          <w:p w14:paraId="0E68B38F" w14:textId="7777777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1 095</w:t>
            </w:r>
          </w:p>
        </w:tc>
        <w:tc>
          <w:tcPr>
            <w:tcW w:w="1548" w:type="dxa"/>
            <w:vAlign w:val="center"/>
          </w:tcPr>
          <w:p w14:paraId="61BD2DF8" w14:textId="7777777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100 %</w:t>
            </w:r>
          </w:p>
        </w:tc>
      </w:tr>
      <w:tr w:rsidR="003302D1" w:rsidRPr="00AF4DAB" w14:paraId="6873E514" w14:textId="77777777" w:rsidTr="00351394">
        <w:trPr>
          <w:trHeight w:val="340"/>
        </w:trPr>
        <w:tc>
          <w:tcPr>
            <w:tcW w:w="1701" w:type="dxa"/>
            <w:vMerge/>
            <w:vAlign w:val="center"/>
          </w:tcPr>
          <w:p w14:paraId="64DF5F5D" w14:textId="77777777" w:rsidR="003302D1" w:rsidRPr="00ED50EC" w:rsidRDefault="003302D1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85" w:type="dxa"/>
            <w:vAlign w:val="center"/>
          </w:tcPr>
          <w:p w14:paraId="685A5CBB" w14:textId="36403649" w:rsidR="003302D1" w:rsidRPr="00ED50EC" w:rsidRDefault="003302D1" w:rsidP="003302D1">
            <w:pPr>
              <w:spacing w:before="0"/>
              <w:jc w:val="left"/>
              <w:rPr>
                <w:sz w:val="22"/>
                <w:szCs w:val="22"/>
                <w:highlight w:val="yellow"/>
              </w:rPr>
            </w:pPr>
            <w:del w:id="36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Žárovka 60 W</w:delText>
              </w:r>
            </w:del>
            <w:ins w:id="37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LED</w:t>
              </w:r>
            </w:ins>
          </w:p>
        </w:tc>
        <w:tc>
          <w:tcPr>
            <w:tcW w:w="876" w:type="dxa"/>
            <w:vAlign w:val="center"/>
          </w:tcPr>
          <w:p w14:paraId="6DA46BFD" w14:textId="31B315B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38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3</w:delText>
              </w:r>
            </w:del>
            <w:ins w:id="39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5</w:t>
              </w:r>
            </w:ins>
          </w:p>
        </w:tc>
        <w:tc>
          <w:tcPr>
            <w:tcW w:w="959" w:type="dxa"/>
            <w:vAlign w:val="center"/>
          </w:tcPr>
          <w:p w14:paraId="57CFC4FE" w14:textId="19071726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del w:id="40" w:author="Jiří Mazáček" w:date="2023-12-19T17:17:00Z">
              <w:r w:rsidRPr="00ED50EC" w:rsidDel="008867DD">
                <w:rPr>
                  <w:sz w:val="22"/>
                  <w:szCs w:val="22"/>
                  <w:highlight w:val="yellow"/>
                </w:rPr>
                <w:delText>60</w:delText>
              </w:r>
            </w:del>
            <w:ins w:id="41" w:author="Jiří Mazáček" w:date="2023-12-19T17:17:00Z">
              <w:r w:rsidR="008867DD">
                <w:rPr>
                  <w:sz w:val="22"/>
                  <w:szCs w:val="22"/>
                  <w:highlight w:val="yellow"/>
                </w:rPr>
                <w:t>8</w:t>
              </w:r>
            </w:ins>
          </w:p>
        </w:tc>
        <w:tc>
          <w:tcPr>
            <w:tcW w:w="881" w:type="dxa"/>
            <w:vAlign w:val="center"/>
          </w:tcPr>
          <w:p w14:paraId="58C51652" w14:textId="7777777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0 %</w:t>
            </w:r>
          </w:p>
        </w:tc>
        <w:tc>
          <w:tcPr>
            <w:tcW w:w="1415" w:type="dxa"/>
            <w:vAlign w:val="center"/>
          </w:tcPr>
          <w:p w14:paraId="1BF61DA9" w14:textId="7777777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1 095</w:t>
            </w:r>
          </w:p>
        </w:tc>
        <w:tc>
          <w:tcPr>
            <w:tcW w:w="1548" w:type="dxa"/>
            <w:vAlign w:val="center"/>
          </w:tcPr>
          <w:p w14:paraId="4BDC9604" w14:textId="77777777" w:rsidR="003302D1" w:rsidRPr="00ED50EC" w:rsidRDefault="003302D1" w:rsidP="003302D1">
            <w:pPr>
              <w:spacing w:before="0"/>
              <w:jc w:val="right"/>
              <w:rPr>
                <w:sz w:val="22"/>
                <w:szCs w:val="22"/>
                <w:highlight w:val="yellow"/>
              </w:rPr>
            </w:pPr>
            <w:r w:rsidRPr="00ED50EC">
              <w:rPr>
                <w:sz w:val="22"/>
                <w:szCs w:val="22"/>
                <w:highlight w:val="yellow"/>
              </w:rPr>
              <w:t>100 %</w:t>
            </w:r>
          </w:p>
        </w:tc>
      </w:tr>
      <w:tr w:rsidR="003302D1" w:rsidRPr="00AF4DAB" w14:paraId="528CA516" w14:textId="77777777" w:rsidTr="00FB15C2">
        <w:trPr>
          <w:trHeight w:val="340"/>
        </w:trPr>
        <w:tc>
          <w:tcPr>
            <w:tcW w:w="1701" w:type="dxa"/>
            <w:vAlign w:val="center"/>
          </w:tcPr>
          <w:p w14:paraId="43708FA4" w14:textId="591FE1C8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Pokoje klientů ve 2.NP</w:t>
            </w:r>
          </w:p>
        </w:tc>
        <w:tc>
          <w:tcPr>
            <w:tcW w:w="1685" w:type="dxa"/>
            <w:vAlign w:val="center"/>
          </w:tcPr>
          <w:p w14:paraId="5043618A" w14:textId="480D4284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36 W</w:t>
            </w:r>
          </w:p>
        </w:tc>
        <w:tc>
          <w:tcPr>
            <w:tcW w:w="876" w:type="dxa"/>
            <w:vAlign w:val="center"/>
          </w:tcPr>
          <w:p w14:paraId="4401D89A" w14:textId="203BBD9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959" w:type="dxa"/>
            <w:vAlign w:val="center"/>
          </w:tcPr>
          <w:p w14:paraId="15DF7440" w14:textId="68FA41D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387B68BB" w14:textId="63BBA94B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716DB196" w14:textId="315A8F31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1842B7AA" w14:textId="10B956D6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0D621851" w14:textId="77777777" w:rsidTr="00FB15C2">
        <w:trPr>
          <w:trHeight w:val="340"/>
        </w:trPr>
        <w:tc>
          <w:tcPr>
            <w:tcW w:w="1701" w:type="dxa"/>
            <w:vAlign w:val="center"/>
          </w:tcPr>
          <w:p w14:paraId="349FA11D" w14:textId="7660E6D8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Chodba ve 2.NP</w:t>
            </w:r>
          </w:p>
        </w:tc>
        <w:tc>
          <w:tcPr>
            <w:tcW w:w="1685" w:type="dxa"/>
            <w:vAlign w:val="center"/>
          </w:tcPr>
          <w:p w14:paraId="6AF49FDD" w14:textId="7FC27A37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36 W</w:t>
            </w:r>
          </w:p>
        </w:tc>
        <w:tc>
          <w:tcPr>
            <w:tcW w:w="876" w:type="dxa"/>
            <w:vAlign w:val="center"/>
          </w:tcPr>
          <w:p w14:paraId="45A5C251" w14:textId="4082220D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59" w:type="dxa"/>
            <w:vAlign w:val="center"/>
          </w:tcPr>
          <w:p w14:paraId="031C7FF6" w14:textId="0244C972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7765AE5F" w14:textId="23F0B9E3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12DF6096" w14:textId="6E884AE0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1 460</w:t>
            </w:r>
          </w:p>
        </w:tc>
        <w:tc>
          <w:tcPr>
            <w:tcW w:w="1548" w:type="dxa"/>
            <w:vAlign w:val="center"/>
          </w:tcPr>
          <w:p w14:paraId="1E891E74" w14:textId="58722AAF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tr w:rsidR="003302D1" w:rsidRPr="00AF4DAB" w14:paraId="29F3F147" w14:textId="77777777" w:rsidTr="00FB15C2">
        <w:trPr>
          <w:trHeight w:val="340"/>
        </w:trPr>
        <w:tc>
          <w:tcPr>
            <w:tcW w:w="1701" w:type="dxa"/>
            <w:vAlign w:val="center"/>
          </w:tcPr>
          <w:p w14:paraId="0F366182" w14:textId="4E3D9EC9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Společenská místnost</w:t>
            </w:r>
          </w:p>
        </w:tc>
        <w:tc>
          <w:tcPr>
            <w:tcW w:w="1685" w:type="dxa"/>
            <w:vAlign w:val="center"/>
          </w:tcPr>
          <w:p w14:paraId="34477D63" w14:textId="316DF16B" w:rsidR="003302D1" w:rsidRPr="00FB15C2" w:rsidRDefault="003302D1" w:rsidP="003302D1">
            <w:pPr>
              <w:spacing w:before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Zářivky 36 W</w:t>
            </w:r>
          </w:p>
        </w:tc>
        <w:tc>
          <w:tcPr>
            <w:tcW w:w="876" w:type="dxa"/>
            <w:vAlign w:val="center"/>
          </w:tcPr>
          <w:p w14:paraId="35A20B8B" w14:textId="1F1B55C4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59" w:type="dxa"/>
            <w:vAlign w:val="center"/>
          </w:tcPr>
          <w:p w14:paraId="24A19F67" w14:textId="07156EEE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881" w:type="dxa"/>
            <w:vAlign w:val="center"/>
          </w:tcPr>
          <w:p w14:paraId="676CE5F7" w14:textId="5C4D6445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17 %</w:t>
            </w:r>
          </w:p>
        </w:tc>
        <w:tc>
          <w:tcPr>
            <w:tcW w:w="1415" w:type="dxa"/>
            <w:vAlign w:val="center"/>
          </w:tcPr>
          <w:p w14:paraId="57BF33BC" w14:textId="200C93AB" w:rsidR="003302D1" w:rsidRPr="00FB15C2" w:rsidRDefault="003302D1" w:rsidP="003302D1">
            <w:pPr>
              <w:spacing w:before="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1 095</w:t>
            </w:r>
          </w:p>
        </w:tc>
        <w:tc>
          <w:tcPr>
            <w:tcW w:w="1548" w:type="dxa"/>
            <w:vAlign w:val="center"/>
          </w:tcPr>
          <w:p w14:paraId="5D308890" w14:textId="3595062E" w:rsidR="003302D1" w:rsidRDefault="003302D1" w:rsidP="003302D1">
            <w:pPr>
              <w:spacing w:befor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100 %</w:t>
            </w:r>
          </w:p>
        </w:tc>
      </w:tr>
      <w:bookmarkEnd w:id="1"/>
      <w:bookmarkEnd w:id="2"/>
      <w:bookmarkEnd w:id="3"/>
    </w:tbl>
    <w:p w14:paraId="566A4E1B" w14:textId="222E3AE1" w:rsidR="001C4D01" w:rsidRPr="00C055B6" w:rsidRDefault="001C4D01" w:rsidP="008720BE">
      <w:pPr>
        <w:rPr>
          <w:rFonts w:cs="Arial"/>
          <w:b/>
          <w:bCs/>
          <w:color w:val="336699"/>
          <w:kern w:val="32"/>
          <w:sz w:val="32"/>
          <w:szCs w:val="32"/>
        </w:rPr>
      </w:pPr>
    </w:p>
    <w:sectPr w:rsidR="001C4D01" w:rsidRPr="00C055B6" w:rsidSect="008720BE">
      <w:footerReference w:type="even" r:id="rId9"/>
      <w:footerReference w:type="default" r:id="rId10"/>
      <w:footerReference w:type="first" r:id="rId11"/>
      <w:pgSz w:w="11906" w:h="16838" w:code="9"/>
      <w:pgMar w:top="1474" w:right="1418" w:bottom="1418" w:left="1418" w:header="624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5044A" w14:textId="77777777" w:rsidR="006D7992" w:rsidRDefault="006D7992">
      <w:r>
        <w:separator/>
      </w:r>
    </w:p>
  </w:endnote>
  <w:endnote w:type="continuationSeparator" w:id="0">
    <w:p w14:paraId="103314AF" w14:textId="77777777" w:rsidR="006D7992" w:rsidRDefault="006D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E047C" w14:textId="77777777" w:rsidR="006D7992" w:rsidRDefault="006D7992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684EE129" w14:textId="77777777" w:rsidR="006D7992" w:rsidRDefault="006D7992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5391689"/>
      <w:docPartObj>
        <w:docPartGallery w:val="Page Numbers (Bottom of Page)"/>
        <w:docPartUnique/>
      </w:docPartObj>
    </w:sdtPr>
    <w:sdtEndPr/>
    <w:sdtContent>
      <w:p w14:paraId="474FC49E" w14:textId="19F61897" w:rsidR="006D7992" w:rsidRPr="00AD0D0A" w:rsidRDefault="006D7992">
        <w:pPr>
          <w:pStyle w:val="Zpat"/>
          <w:jc w:val="center"/>
          <w:rPr>
            <w:sz w:val="20"/>
          </w:rPr>
        </w:pPr>
        <w:r w:rsidRPr="00AD0D0A">
          <w:rPr>
            <w:sz w:val="20"/>
          </w:rPr>
          <w:t xml:space="preserve">PORSENNA </w:t>
        </w:r>
        <w:r>
          <w:rPr>
            <w:sz w:val="20"/>
          </w:rPr>
          <w:t>o.p.s.</w:t>
        </w:r>
        <w:r w:rsidRPr="00AD0D0A">
          <w:rPr>
            <w:sz w:val="20"/>
          </w:rPr>
          <w:tab/>
        </w:r>
        <w:r w:rsidRPr="00AD0D0A">
          <w:rPr>
            <w:sz w:val="20"/>
          </w:rPr>
          <w:tab/>
        </w:r>
        <w:r>
          <w:rPr>
            <w:sz w:val="20"/>
          </w:rPr>
          <w:t xml:space="preserve">strana </w:t>
        </w:r>
        <w:r w:rsidRPr="00AD0D0A">
          <w:rPr>
            <w:sz w:val="20"/>
          </w:rPr>
          <w:fldChar w:fldCharType="begin"/>
        </w:r>
        <w:r w:rsidRPr="00AD0D0A">
          <w:rPr>
            <w:sz w:val="20"/>
          </w:rPr>
          <w:instrText xml:space="preserve"> PAGE   \* MERGEFORMAT </w:instrText>
        </w:r>
        <w:r w:rsidRPr="00AD0D0A">
          <w:rPr>
            <w:sz w:val="20"/>
          </w:rPr>
          <w:fldChar w:fldCharType="separate"/>
        </w:r>
        <w:r w:rsidR="008867DD">
          <w:rPr>
            <w:noProof/>
            <w:sz w:val="20"/>
          </w:rPr>
          <w:t>1</w:t>
        </w:r>
        <w:r w:rsidRPr="00AD0D0A">
          <w:rPr>
            <w:noProof/>
            <w:sz w:val="20"/>
          </w:rPr>
          <w:fldChar w:fldCharType="end"/>
        </w:r>
        <w:r>
          <w:rPr>
            <w:noProof/>
            <w:sz w:val="20"/>
          </w:rPr>
          <w:t xml:space="preserve"> z </w:t>
        </w:r>
        <w:r>
          <w:rPr>
            <w:noProof/>
            <w:sz w:val="20"/>
          </w:rPr>
          <w:fldChar w:fldCharType="begin"/>
        </w:r>
        <w:r>
          <w:rPr>
            <w:noProof/>
            <w:sz w:val="20"/>
          </w:rPr>
          <w:instrText xml:space="preserve"> SECTIONPAGES   \* MERGEFORMAT </w:instrText>
        </w:r>
        <w:r>
          <w:rPr>
            <w:noProof/>
            <w:sz w:val="20"/>
          </w:rPr>
          <w:fldChar w:fldCharType="separate"/>
        </w:r>
        <w:r w:rsidR="008867DD">
          <w:rPr>
            <w:noProof/>
            <w:sz w:val="20"/>
          </w:rPr>
          <w:t>1</w:t>
        </w:r>
        <w:r>
          <w:rPr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1858A" w14:textId="77777777" w:rsidR="006D7992" w:rsidRDefault="006D7992">
    <w:pPr>
      <w:pStyle w:val="Zpat"/>
      <w:jc w:val="center"/>
    </w:pPr>
  </w:p>
  <w:p w14:paraId="351CB24F" w14:textId="77777777" w:rsidR="006D7992" w:rsidRDefault="006D79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3FC4E" w14:textId="77777777" w:rsidR="006D7992" w:rsidRDefault="006D7992">
      <w:r>
        <w:separator/>
      </w:r>
    </w:p>
  </w:footnote>
  <w:footnote w:type="continuationSeparator" w:id="0">
    <w:p w14:paraId="40C2EF8E" w14:textId="77777777" w:rsidR="006D7992" w:rsidRDefault="006D7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mso443"/>
      </v:shape>
    </w:pict>
  </w:numPicBullet>
  <w:abstractNum w:abstractNumId="0" w15:restartNumberingAfterBreak="0">
    <w:nsid w:val="04BC4A15"/>
    <w:multiLevelType w:val="multilevel"/>
    <w:tmpl w:val="A086DEDE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DB9373C"/>
    <w:multiLevelType w:val="hybridMultilevel"/>
    <w:tmpl w:val="7A0C8B48"/>
    <w:lvl w:ilvl="0" w:tplc="A3687CB2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0164AAE"/>
    <w:multiLevelType w:val="hybridMultilevel"/>
    <w:tmpl w:val="A25C22F4"/>
    <w:lvl w:ilvl="0" w:tplc="4426ED5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8F7"/>
    <w:multiLevelType w:val="hybridMultilevel"/>
    <w:tmpl w:val="236C2CCE"/>
    <w:lvl w:ilvl="0" w:tplc="3D5A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37F4B"/>
    <w:multiLevelType w:val="hybridMultilevel"/>
    <w:tmpl w:val="58844EE2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6" w15:restartNumberingAfterBreak="0">
    <w:nsid w:val="1F507C4C"/>
    <w:multiLevelType w:val="hybridMultilevel"/>
    <w:tmpl w:val="86C827F6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370EF"/>
    <w:multiLevelType w:val="hybridMultilevel"/>
    <w:tmpl w:val="B9AA2854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60249"/>
    <w:multiLevelType w:val="hybridMultilevel"/>
    <w:tmpl w:val="ACCC8F26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970"/>
    <w:multiLevelType w:val="hybridMultilevel"/>
    <w:tmpl w:val="9C82B634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46F26"/>
    <w:multiLevelType w:val="hybridMultilevel"/>
    <w:tmpl w:val="002847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03055"/>
    <w:multiLevelType w:val="hybridMultilevel"/>
    <w:tmpl w:val="044AE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30F27"/>
    <w:multiLevelType w:val="hybridMultilevel"/>
    <w:tmpl w:val="F566E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733FB"/>
    <w:multiLevelType w:val="hybridMultilevel"/>
    <w:tmpl w:val="D9843970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6" w15:restartNumberingAfterBreak="0">
    <w:nsid w:val="5C5B4EF8"/>
    <w:multiLevelType w:val="hybridMultilevel"/>
    <w:tmpl w:val="69D0ED38"/>
    <w:lvl w:ilvl="0" w:tplc="3D5A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E6453"/>
    <w:multiLevelType w:val="hybridMultilevel"/>
    <w:tmpl w:val="1AF6B98C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E044C"/>
    <w:multiLevelType w:val="hybridMultilevel"/>
    <w:tmpl w:val="00C866AE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14DE0"/>
    <w:multiLevelType w:val="hybridMultilevel"/>
    <w:tmpl w:val="CAD04B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10BF1"/>
    <w:multiLevelType w:val="hybridMultilevel"/>
    <w:tmpl w:val="BF76A8D2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7"/>
  </w:num>
  <w:num w:numId="5">
    <w:abstractNumId w:val="1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14"/>
  </w:num>
  <w:num w:numId="10">
    <w:abstractNumId w:val="20"/>
  </w:num>
  <w:num w:numId="11">
    <w:abstractNumId w:val="10"/>
  </w:num>
  <w:num w:numId="12">
    <w:abstractNumId w:val="8"/>
  </w:num>
  <w:num w:numId="13">
    <w:abstractNumId w:val="13"/>
  </w:num>
  <w:num w:numId="14">
    <w:abstractNumId w:val="6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"/>
  </w:num>
  <w:num w:numId="28">
    <w:abstractNumId w:val="12"/>
  </w:num>
  <w:num w:numId="29">
    <w:abstractNumId w:val="16"/>
  </w:num>
  <w:num w:numId="30">
    <w:abstractNumId w:val="2"/>
  </w:num>
  <w:num w:numId="31">
    <w:abstractNumId w:val="11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ří Mazáček">
    <w15:presenceInfo w15:providerId="Windows Live" w15:userId="feeea8b62fc850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6" w:nlCheck="1" w:checkStyle="0"/>
  <w:activeWritingStyle w:appName="MSWord" w:lang="cs-CZ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F3"/>
    <w:rsid w:val="00000700"/>
    <w:rsid w:val="000009C1"/>
    <w:rsid w:val="00001807"/>
    <w:rsid w:val="000024A3"/>
    <w:rsid w:val="0000270C"/>
    <w:rsid w:val="00002982"/>
    <w:rsid w:val="0000415E"/>
    <w:rsid w:val="000041EB"/>
    <w:rsid w:val="00005989"/>
    <w:rsid w:val="000065EF"/>
    <w:rsid w:val="000066A9"/>
    <w:rsid w:val="00007253"/>
    <w:rsid w:val="0001014F"/>
    <w:rsid w:val="000101CC"/>
    <w:rsid w:val="00010588"/>
    <w:rsid w:val="000107B2"/>
    <w:rsid w:val="000120EA"/>
    <w:rsid w:val="00012FBC"/>
    <w:rsid w:val="00014949"/>
    <w:rsid w:val="00015D02"/>
    <w:rsid w:val="000162C4"/>
    <w:rsid w:val="0001653E"/>
    <w:rsid w:val="000168DB"/>
    <w:rsid w:val="00016F80"/>
    <w:rsid w:val="00017E29"/>
    <w:rsid w:val="00020073"/>
    <w:rsid w:val="000214DC"/>
    <w:rsid w:val="00021ADC"/>
    <w:rsid w:val="00022670"/>
    <w:rsid w:val="000229BF"/>
    <w:rsid w:val="00023542"/>
    <w:rsid w:val="000241BA"/>
    <w:rsid w:val="000261BB"/>
    <w:rsid w:val="00026B53"/>
    <w:rsid w:val="00030BDA"/>
    <w:rsid w:val="00030E07"/>
    <w:rsid w:val="00031758"/>
    <w:rsid w:val="00032FAA"/>
    <w:rsid w:val="00032FC5"/>
    <w:rsid w:val="000331FB"/>
    <w:rsid w:val="00033D0D"/>
    <w:rsid w:val="00034414"/>
    <w:rsid w:val="00034CA1"/>
    <w:rsid w:val="00034CE3"/>
    <w:rsid w:val="00035315"/>
    <w:rsid w:val="0003583B"/>
    <w:rsid w:val="00036890"/>
    <w:rsid w:val="00036E32"/>
    <w:rsid w:val="000372BB"/>
    <w:rsid w:val="00041025"/>
    <w:rsid w:val="00041C97"/>
    <w:rsid w:val="00042586"/>
    <w:rsid w:val="00042CF3"/>
    <w:rsid w:val="00043DEF"/>
    <w:rsid w:val="00044FDE"/>
    <w:rsid w:val="00045B52"/>
    <w:rsid w:val="00050104"/>
    <w:rsid w:val="00050744"/>
    <w:rsid w:val="00050AEA"/>
    <w:rsid w:val="00050F53"/>
    <w:rsid w:val="00051024"/>
    <w:rsid w:val="000512F5"/>
    <w:rsid w:val="00051B2D"/>
    <w:rsid w:val="0005280D"/>
    <w:rsid w:val="000532CE"/>
    <w:rsid w:val="00053AE2"/>
    <w:rsid w:val="00053B8D"/>
    <w:rsid w:val="000541ED"/>
    <w:rsid w:val="00054553"/>
    <w:rsid w:val="00054FF9"/>
    <w:rsid w:val="000550AF"/>
    <w:rsid w:val="00055116"/>
    <w:rsid w:val="00057AE8"/>
    <w:rsid w:val="00060832"/>
    <w:rsid w:val="00060D06"/>
    <w:rsid w:val="000615B5"/>
    <w:rsid w:val="00062272"/>
    <w:rsid w:val="000631CC"/>
    <w:rsid w:val="00063CB3"/>
    <w:rsid w:val="000646D7"/>
    <w:rsid w:val="0006470D"/>
    <w:rsid w:val="000655A2"/>
    <w:rsid w:val="00065807"/>
    <w:rsid w:val="00065E31"/>
    <w:rsid w:val="00066D2B"/>
    <w:rsid w:val="00066F0B"/>
    <w:rsid w:val="00066F8D"/>
    <w:rsid w:val="00070063"/>
    <w:rsid w:val="00070176"/>
    <w:rsid w:val="000706AD"/>
    <w:rsid w:val="00070E58"/>
    <w:rsid w:val="00071F78"/>
    <w:rsid w:val="000736EE"/>
    <w:rsid w:val="00074858"/>
    <w:rsid w:val="00075163"/>
    <w:rsid w:val="00075255"/>
    <w:rsid w:val="00075407"/>
    <w:rsid w:val="00075427"/>
    <w:rsid w:val="00076AF9"/>
    <w:rsid w:val="00076C53"/>
    <w:rsid w:val="000774EA"/>
    <w:rsid w:val="00077B5C"/>
    <w:rsid w:val="000802EE"/>
    <w:rsid w:val="000814FF"/>
    <w:rsid w:val="00081DA5"/>
    <w:rsid w:val="00082748"/>
    <w:rsid w:val="00082B43"/>
    <w:rsid w:val="00082B62"/>
    <w:rsid w:val="00082FBE"/>
    <w:rsid w:val="000840FD"/>
    <w:rsid w:val="000852E9"/>
    <w:rsid w:val="00085B38"/>
    <w:rsid w:val="000860BD"/>
    <w:rsid w:val="00086328"/>
    <w:rsid w:val="000867D4"/>
    <w:rsid w:val="0008697E"/>
    <w:rsid w:val="00086FCE"/>
    <w:rsid w:val="0008738F"/>
    <w:rsid w:val="00087E1C"/>
    <w:rsid w:val="00090D40"/>
    <w:rsid w:val="000910F2"/>
    <w:rsid w:val="0009495E"/>
    <w:rsid w:val="00096485"/>
    <w:rsid w:val="0009655A"/>
    <w:rsid w:val="000973D0"/>
    <w:rsid w:val="00097831"/>
    <w:rsid w:val="000A04A6"/>
    <w:rsid w:val="000A22C1"/>
    <w:rsid w:val="000A2AE8"/>
    <w:rsid w:val="000A3024"/>
    <w:rsid w:val="000A3B09"/>
    <w:rsid w:val="000A445A"/>
    <w:rsid w:val="000A4A38"/>
    <w:rsid w:val="000A4DF2"/>
    <w:rsid w:val="000A5733"/>
    <w:rsid w:val="000A5EC4"/>
    <w:rsid w:val="000A6644"/>
    <w:rsid w:val="000A6A20"/>
    <w:rsid w:val="000A6CBC"/>
    <w:rsid w:val="000A74C3"/>
    <w:rsid w:val="000B08C2"/>
    <w:rsid w:val="000B0AF6"/>
    <w:rsid w:val="000B1137"/>
    <w:rsid w:val="000B18EC"/>
    <w:rsid w:val="000B1995"/>
    <w:rsid w:val="000B1D05"/>
    <w:rsid w:val="000B1E25"/>
    <w:rsid w:val="000B2550"/>
    <w:rsid w:val="000B29BB"/>
    <w:rsid w:val="000B2C1E"/>
    <w:rsid w:val="000B3368"/>
    <w:rsid w:val="000B3647"/>
    <w:rsid w:val="000B4B91"/>
    <w:rsid w:val="000C0682"/>
    <w:rsid w:val="000C072B"/>
    <w:rsid w:val="000C08DC"/>
    <w:rsid w:val="000C3AA0"/>
    <w:rsid w:val="000C5510"/>
    <w:rsid w:val="000C636F"/>
    <w:rsid w:val="000D0843"/>
    <w:rsid w:val="000D0FCF"/>
    <w:rsid w:val="000D36D8"/>
    <w:rsid w:val="000D39A2"/>
    <w:rsid w:val="000D3A89"/>
    <w:rsid w:val="000D3C9B"/>
    <w:rsid w:val="000D4826"/>
    <w:rsid w:val="000D5406"/>
    <w:rsid w:val="000D5FCD"/>
    <w:rsid w:val="000D60A0"/>
    <w:rsid w:val="000D6951"/>
    <w:rsid w:val="000E074C"/>
    <w:rsid w:val="000E2077"/>
    <w:rsid w:val="000E2580"/>
    <w:rsid w:val="000E3915"/>
    <w:rsid w:val="000E3CFD"/>
    <w:rsid w:val="000E5077"/>
    <w:rsid w:val="000E5184"/>
    <w:rsid w:val="000E66CA"/>
    <w:rsid w:val="000E6E3E"/>
    <w:rsid w:val="000F13E6"/>
    <w:rsid w:val="000F17EE"/>
    <w:rsid w:val="000F1BFB"/>
    <w:rsid w:val="000F21F7"/>
    <w:rsid w:val="000F273F"/>
    <w:rsid w:val="000F3022"/>
    <w:rsid w:val="000F3397"/>
    <w:rsid w:val="000F492D"/>
    <w:rsid w:val="000F49BF"/>
    <w:rsid w:val="000F55E0"/>
    <w:rsid w:val="000F695D"/>
    <w:rsid w:val="000F6E44"/>
    <w:rsid w:val="00100F67"/>
    <w:rsid w:val="00101888"/>
    <w:rsid w:val="001041C7"/>
    <w:rsid w:val="001050B3"/>
    <w:rsid w:val="00105F54"/>
    <w:rsid w:val="00106787"/>
    <w:rsid w:val="001067E1"/>
    <w:rsid w:val="00106FC7"/>
    <w:rsid w:val="00113C11"/>
    <w:rsid w:val="00114435"/>
    <w:rsid w:val="00115E79"/>
    <w:rsid w:val="00116732"/>
    <w:rsid w:val="00116BB2"/>
    <w:rsid w:val="00120513"/>
    <w:rsid w:val="00120F8E"/>
    <w:rsid w:val="00121A46"/>
    <w:rsid w:val="00123118"/>
    <w:rsid w:val="00123DCC"/>
    <w:rsid w:val="00124492"/>
    <w:rsid w:val="00124B1D"/>
    <w:rsid w:val="001250A7"/>
    <w:rsid w:val="00125A87"/>
    <w:rsid w:val="00127126"/>
    <w:rsid w:val="00127FA9"/>
    <w:rsid w:val="00130203"/>
    <w:rsid w:val="00130676"/>
    <w:rsid w:val="00131301"/>
    <w:rsid w:val="00131610"/>
    <w:rsid w:val="00131688"/>
    <w:rsid w:val="00131E5E"/>
    <w:rsid w:val="001332DA"/>
    <w:rsid w:val="00134C65"/>
    <w:rsid w:val="00135B84"/>
    <w:rsid w:val="00135DDF"/>
    <w:rsid w:val="00135F5F"/>
    <w:rsid w:val="00136A91"/>
    <w:rsid w:val="001407FB"/>
    <w:rsid w:val="00141A2F"/>
    <w:rsid w:val="0014249A"/>
    <w:rsid w:val="001434A0"/>
    <w:rsid w:val="001434ED"/>
    <w:rsid w:val="00144856"/>
    <w:rsid w:val="00145C2E"/>
    <w:rsid w:val="00145EB6"/>
    <w:rsid w:val="001466E6"/>
    <w:rsid w:val="00146D3A"/>
    <w:rsid w:val="0015056F"/>
    <w:rsid w:val="00150B8D"/>
    <w:rsid w:val="001512F8"/>
    <w:rsid w:val="00151379"/>
    <w:rsid w:val="00152305"/>
    <w:rsid w:val="001525D5"/>
    <w:rsid w:val="00152DE5"/>
    <w:rsid w:val="00152E7A"/>
    <w:rsid w:val="001533C4"/>
    <w:rsid w:val="00154BF4"/>
    <w:rsid w:val="00154C06"/>
    <w:rsid w:val="00156DD1"/>
    <w:rsid w:val="001600D5"/>
    <w:rsid w:val="00160F70"/>
    <w:rsid w:val="001617FB"/>
    <w:rsid w:val="0016223D"/>
    <w:rsid w:val="00163BF5"/>
    <w:rsid w:val="0016479A"/>
    <w:rsid w:val="00164EE9"/>
    <w:rsid w:val="00165B10"/>
    <w:rsid w:val="001666A7"/>
    <w:rsid w:val="00166F4C"/>
    <w:rsid w:val="00167F88"/>
    <w:rsid w:val="001708C5"/>
    <w:rsid w:val="001718CC"/>
    <w:rsid w:val="00171900"/>
    <w:rsid w:val="0017244B"/>
    <w:rsid w:val="00172455"/>
    <w:rsid w:val="001724F2"/>
    <w:rsid w:val="001726D2"/>
    <w:rsid w:val="00173CFA"/>
    <w:rsid w:val="00174695"/>
    <w:rsid w:val="00174FF6"/>
    <w:rsid w:val="001756D8"/>
    <w:rsid w:val="00175C6B"/>
    <w:rsid w:val="00175C7D"/>
    <w:rsid w:val="00175FE7"/>
    <w:rsid w:val="0017636F"/>
    <w:rsid w:val="00176EA9"/>
    <w:rsid w:val="00180165"/>
    <w:rsid w:val="00183005"/>
    <w:rsid w:val="00183B6F"/>
    <w:rsid w:val="00183CE0"/>
    <w:rsid w:val="00185519"/>
    <w:rsid w:val="00186ED2"/>
    <w:rsid w:val="00187308"/>
    <w:rsid w:val="00187EFF"/>
    <w:rsid w:val="00191C3D"/>
    <w:rsid w:val="001946E7"/>
    <w:rsid w:val="0019497D"/>
    <w:rsid w:val="00194B49"/>
    <w:rsid w:val="0019663E"/>
    <w:rsid w:val="00196887"/>
    <w:rsid w:val="00196C09"/>
    <w:rsid w:val="00196E62"/>
    <w:rsid w:val="00196F1E"/>
    <w:rsid w:val="00197076"/>
    <w:rsid w:val="00197926"/>
    <w:rsid w:val="001A0684"/>
    <w:rsid w:val="001A2C89"/>
    <w:rsid w:val="001A2CE2"/>
    <w:rsid w:val="001A3C42"/>
    <w:rsid w:val="001A4F56"/>
    <w:rsid w:val="001A5135"/>
    <w:rsid w:val="001A65C8"/>
    <w:rsid w:val="001A7C41"/>
    <w:rsid w:val="001B0A2A"/>
    <w:rsid w:val="001B1264"/>
    <w:rsid w:val="001B12CE"/>
    <w:rsid w:val="001B2227"/>
    <w:rsid w:val="001B3EE9"/>
    <w:rsid w:val="001B464F"/>
    <w:rsid w:val="001B4CBD"/>
    <w:rsid w:val="001B544E"/>
    <w:rsid w:val="001B6069"/>
    <w:rsid w:val="001C0A2B"/>
    <w:rsid w:val="001C0FFC"/>
    <w:rsid w:val="001C1A6A"/>
    <w:rsid w:val="001C1B78"/>
    <w:rsid w:val="001C2A33"/>
    <w:rsid w:val="001C3EEA"/>
    <w:rsid w:val="001C4081"/>
    <w:rsid w:val="001C45CE"/>
    <w:rsid w:val="001C4D01"/>
    <w:rsid w:val="001C4E70"/>
    <w:rsid w:val="001C5569"/>
    <w:rsid w:val="001C5B28"/>
    <w:rsid w:val="001C737D"/>
    <w:rsid w:val="001D05CE"/>
    <w:rsid w:val="001D0A0C"/>
    <w:rsid w:val="001D4CDE"/>
    <w:rsid w:val="001D5D70"/>
    <w:rsid w:val="001D6242"/>
    <w:rsid w:val="001D6D76"/>
    <w:rsid w:val="001D6F38"/>
    <w:rsid w:val="001D70F1"/>
    <w:rsid w:val="001D7A23"/>
    <w:rsid w:val="001E05D4"/>
    <w:rsid w:val="001E07AB"/>
    <w:rsid w:val="001E1245"/>
    <w:rsid w:val="001E16AA"/>
    <w:rsid w:val="001E1CAB"/>
    <w:rsid w:val="001E2718"/>
    <w:rsid w:val="001E319A"/>
    <w:rsid w:val="001E4C3A"/>
    <w:rsid w:val="001E5120"/>
    <w:rsid w:val="001E7120"/>
    <w:rsid w:val="001E793E"/>
    <w:rsid w:val="001F03D2"/>
    <w:rsid w:val="001F0A14"/>
    <w:rsid w:val="001F1ED4"/>
    <w:rsid w:val="001F4415"/>
    <w:rsid w:val="001F4C63"/>
    <w:rsid w:val="001F52DB"/>
    <w:rsid w:val="001F5BB6"/>
    <w:rsid w:val="001F69D9"/>
    <w:rsid w:val="001F7829"/>
    <w:rsid w:val="001F7C9F"/>
    <w:rsid w:val="00201E55"/>
    <w:rsid w:val="00202667"/>
    <w:rsid w:val="00203CFB"/>
    <w:rsid w:val="00203E72"/>
    <w:rsid w:val="00205BB1"/>
    <w:rsid w:val="002062C5"/>
    <w:rsid w:val="00206D37"/>
    <w:rsid w:val="002078FF"/>
    <w:rsid w:val="00207924"/>
    <w:rsid w:val="00207BD7"/>
    <w:rsid w:val="002113F1"/>
    <w:rsid w:val="00211633"/>
    <w:rsid w:val="00211A4D"/>
    <w:rsid w:val="00211A6E"/>
    <w:rsid w:val="00215A88"/>
    <w:rsid w:val="0021674A"/>
    <w:rsid w:val="002175CE"/>
    <w:rsid w:val="00217902"/>
    <w:rsid w:val="002179F8"/>
    <w:rsid w:val="00217DA1"/>
    <w:rsid w:val="00217E75"/>
    <w:rsid w:val="00217E84"/>
    <w:rsid w:val="002207A5"/>
    <w:rsid w:val="00221A2F"/>
    <w:rsid w:val="00221BC0"/>
    <w:rsid w:val="00221D2A"/>
    <w:rsid w:val="00221E83"/>
    <w:rsid w:val="002225BF"/>
    <w:rsid w:val="00222AEA"/>
    <w:rsid w:val="0022302D"/>
    <w:rsid w:val="0022310B"/>
    <w:rsid w:val="00223759"/>
    <w:rsid w:val="00223795"/>
    <w:rsid w:val="0022401D"/>
    <w:rsid w:val="00224D02"/>
    <w:rsid w:val="00224E1F"/>
    <w:rsid w:val="00224F15"/>
    <w:rsid w:val="0022652E"/>
    <w:rsid w:val="00226E48"/>
    <w:rsid w:val="00230DB4"/>
    <w:rsid w:val="00231692"/>
    <w:rsid w:val="00232033"/>
    <w:rsid w:val="00233343"/>
    <w:rsid w:val="002347BF"/>
    <w:rsid w:val="0023483C"/>
    <w:rsid w:val="00234A5C"/>
    <w:rsid w:val="00235E7B"/>
    <w:rsid w:val="00241BD6"/>
    <w:rsid w:val="00241DCE"/>
    <w:rsid w:val="00242DDA"/>
    <w:rsid w:val="002435F0"/>
    <w:rsid w:val="00245657"/>
    <w:rsid w:val="00247281"/>
    <w:rsid w:val="0024733A"/>
    <w:rsid w:val="00247B50"/>
    <w:rsid w:val="00250299"/>
    <w:rsid w:val="002508DC"/>
    <w:rsid w:val="002509DF"/>
    <w:rsid w:val="00251179"/>
    <w:rsid w:val="0025146B"/>
    <w:rsid w:val="0025158A"/>
    <w:rsid w:val="002521B5"/>
    <w:rsid w:val="00252534"/>
    <w:rsid w:val="00252D94"/>
    <w:rsid w:val="0025301C"/>
    <w:rsid w:val="00253235"/>
    <w:rsid w:val="00253751"/>
    <w:rsid w:val="00253D69"/>
    <w:rsid w:val="00254459"/>
    <w:rsid w:val="0025587B"/>
    <w:rsid w:val="00255FFB"/>
    <w:rsid w:val="0025621D"/>
    <w:rsid w:val="002565B0"/>
    <w:rsid w:val="00257706"/>
    <w:rsid w:val="00257CFB"/>
    <w:rsid w:val="002606CF"/>
    <w:rsid w:val="002618CF"/>
    <w:rsid w:val="002635B1"/>
    <w:rsid w:val="00263B73"/>
    <w:rsid w:val="00264201"/>
    <w:rsid w:val="00264666"/>
    <w:rsid w:val="002647E3"/>
    <w:rsid w:val="00265DA6"/>
    <w:rsid w:val="00266983"/>
    <w:rsid w:val="00267FAB"/>
    <w:rsid w:val="0027060B"/>
    <w:rsid w:val="00270E1A"/>
    <w:rsid w:val="00272107"/>
    <w:rsid w:val="00272DA3"/>
    <w:rsid w:val="00273BF0"/>
    <w:rsid w:val="00277A17"/>
    <w:rsid w:val="002803CD"/>
    <w:rsid w:val="002805B6"/>
    <w:rsid w:val="00280E58"/>
    <w:rsid w:val="0028191D"/>
    <w:rsid w:val="0028353D"/>
    <w:rsid w:val="00283CFC"/>
    <w:rsid w:val="00284836"/>
    <w:rsid w:val="00285B9F"/>
    <w:rsid w:val="0028638B"/>
    <w:rsid w:val="00290A98"/>
    <w:rsid w:val="00291F25"/>
    <w:rsid w:val="00294505"/>
    <w:rsid w:val="00295DCF"/>
    <w:rsid w:val="00296FF4"/>
    <w:rsid w:val="00297054"/>
    <w:rsid w:val="002972AF"/>
    <w:rsid w:val="002A0B5B"/>
    <w:rsid w:val="002A1305"/>
    <w:rsid w:val="002A2537"/>
    <w:rsid w:val="002A2CA1"/>
    <w:rsid w:val="002A45A8"/>
    <w:rsid w:val="002A50CD"/>
    <w:rsid w:val="002A567D"/>
    <w:rsid w:val="002A5F21"/>
    <w:rsid w:val="002A698F"/>
    <w:rsid w:val="002A6BB6"/>
    <w:rsid w:val="002A6CD0"/>
    <w:rsid w:val="002A6E55"/>
    <w:rsid w:val="002A70C3"/>
    <w:rsid w:val="002B11A6"/>
    <w:rsid w:val="002B3F11"/>
    <w:rsid w:val="002B4DCA"/>
    <w:rsid w:val="002B5566"/>
    <w:rsid w:val="002B6A40"/>
    <w:rsid w:val="002B707C"/>
    <w:rsid w:val="002B7AE3"/>
    <w:rsid w:val="002C0A89"/>
    <w:rsid w:val="002C1A80"/>
    <w:rsid w:val="002C3802"/>
    <w:rsid w:val="002C39F7"/>
    <w:rsid w:val="002C3EC2"/>
    <w:rsid w:val="002C4075"/>
    <w:rsid w:val="002C49AB"/>
    <w:rsid w:val="002C5A22"/>
    <w:rsid w:val="002C5A71"/>
    <w:rsid w:val="002C6B27"/>
    <w:rsid w:val="002C7477"/>
    <w:rsid w:val="002C7539"/>
    <w:rsid w:val="002D021C"/>
    <w:rsid w:val="002D44B7"/>
    <w:rsid w:val="002D450F"/>
    <w:rsid w:val="002D48E4"/>
    <w:rsid w:val="002D49CE"/>
    <w:rsid w:val="002D49DC"/>
    <w:rsid w:val="002D4ADD"/>
    <w:rsid w:val="002D62C6"/>
    <w:rsid w:val="002D722F"/>
    <w:rsid w:val="002D7A87"/>
    <w:rsid w:val="002E01AB"/>
    <w:rsid w:val="002E0206"/>
    <w:rsid w:val="002E18C8"/>
    <w:rsid w:val="002E2012"/>
    <w:rsid w:val="002E3F42"/>
    <w:rsid w:val="002E5348"/>
    <w:rsid w:val="002E65EC"/>
    <w:rsid w:val="002E670D"/>
    <w:rsid w:val="002E7885"/>
    <w:rsid w:val="002E7BAE"/>
    <w:rsid w:val="002F1271"/>
    <w:rsid w:val="002F13CA"/>
    <w:rsid w:val="002F299D"/>
    <w:rsid w:val="002F303C"/>
    <w:rsid w:val="002F32B5"/>
    <w:rsid w:val="002F64B2"/>
    <w:rsid w:val="002F6DB9"/>
    <w:rsid w:val="002F71C1"/>
    <w:rsid w:val="002F7EEE"/>
    <w:rsid w:val="00300290"/>
    <w:rsid w:val="0030222F"/>
    <w:rsid w:val="00302874"/>
    <w:rsid w:val="00302B40"/>
    <w:rsid w:val="00303953"/>
    <w:rsid w:val="00303A34"/>
    <w:rsid w:val="00303F2A"/>
    <w:rsid w:val="00304139"/>
    <w:rsid w:val="0030541D"/>
    <w:rsid w:val="003060A7"/>
    <w:rsid w:val="00306AD2"/>
    <w:rsid w:val="00310EA6"/>
    <w:rsid w:val="00311728"/>
    <w:rsid w:val="0031201B"/>
    <w:rsid w:val="0031563A"/>
    <w:rsid w:val="00315B8C"/>
    <w:rsid w:val="00316587"/>
    <w:rsid w:val="00317178"/>
    <w:rsid w:val="00317988"/>
    <w:rsid w:val="00317E8E"/>
    <w:rsid w:val="00320318"/>
    <w:rsid w:val="0032031C"/>
    <w:rsid w:val="00320332"/>
    <w:rsid w:val="00320529"/>
    <w:rsid w:val="00321CC9"/>
    <w:rsid w:val="00322402"/>
    <w:rsid w:val="00324331"/>
    <w:rsid w:val="00324832"/>
    <w:rsid w:val="00324C00"/>
    <w:rsid w:val="00325526"/>
    <w:rsid w:val="0032558A"/>
    <w:rsid w:val="00325A0A"/>
    <w:rsid w:val="003267EE"/>
    <w:rsid w:val="00326CE8"/>
    <w:rsid w:val="00326FBC"/>
    <w:rsid w:val="003273EC"/>
    <w:rsid w:val="003278CF"/>
    <w:rsid w:val="003302D1"/>
    <w:rsid w:val="0033080E"/>
    <w:rsid w:val="00331365"/>
    <w:rsid w:val="003333CA"/>
    <w:rsid w:val="00335672"/>
    <w:rsid w:val="00335AB9"/>
    <w:rsid w:val="00336076"/>
    <w:rsid w:val="00336756"/>
    <w:rsid w:val="00336ACF"/>
    <w:rsid w:val="00336D0E"/>
    <w:rsid w:val="00340949"/>
    <w:rsid w:val="00340F31"/>
    <w:rsid w:val="00341480"/>
    <w:rsid w:val="00341674"/>
    <w:rsid w:val="00343004"/>
    <w:rsid w:val="003436A3"/>
    <w:rsid w:val="00343827"/>
    <w:rsid w:val="00343B4C"/>
    <w:rsid w:val="00344992"/>
    <w:rsid w:val="0034537D"/>
    <w:rsid w:val="00345C49"/>
    <w:rsid w:val="00346AE9"/>
    <w:rsid w:val="00346F10"/>
    <w:rsid w:val="00346F8D"/>
    <w:rsid w:val="0035098F"/>
    <w:rsid w:val="00351394"/>
    <w:rsid w:val="0035211E"/>
    <w:rsid w:val="00353B2D"/>
    <w:rsid w:val="00354314"/>
    <w:rsid w:val="0035489B"/>
    <w:rsid w:val="003557DE"/>
    <w:rsid w:val="00355B2C"/>
    <w:rsid w:val="00355F99"/>
    <w:rsid w:val="00356CC7"/>
    <w:rsid w:val="0035713D"/>
    <w:rsid w:val="003573FF"/>
    <w:rsid w:val="00360AD8"/>
    <w:rsid w:val="00361172"/>
    <w:rsid w:val="00361292"/>
    <w:rsid w:val="003616E6"/>
    <w:rsid w:val="00361792"/>
    <w:rsid w:val="0036587A"/>
    <w:rsid w:val="00366D19"/>
    <w:rsid w:val="0036748A"/>
    <w:rsid w:val="00370F77"/>
    <w:rsid w:val="00371C14"/>
    <w:rsid w:val="0037206A"/>
    <w:rsid w:val="00373051"/>
    <w:rsid w:val="003734F0"/>
    <w:rsid w:val="00373A95"/>
    <w:rsid w:val="0037406B"/>
    <w:rsid w:val="00376469"/>
    <w:rsid w:val="003779DE"/>
    <w:rsid w:val="00377F87"/>
    <w:rsid w:val="003800FC"/>
    <w:rsid w:val="00380A91"/>
    <w:rsid w:val="00380A92"/>
    <w:rsid w:val="00381293"/>
    <w:rsid w:val="00381CF7"/>
    <w:rsid w:val="00383ACF"/>
    <w:rsid w:val="00384237"/>
    <w:rsid w:val="00385434"/>
    <w:rsid w:val="00385549"/>
    <w:rsid w:val="0038612A"/>
    <w:rsid w:val="00386AB1"/>
    <w:rsid w:val="00392AF8"/>
    <w:rsid w:val="00392D22"/>
    <w:rsid w:val="00393D17"/>
    <w:rsid w:val="00393ECD"/>
    <w:rsid w:val="003951E2"/>
    <w:rsid w:val="003953B1"/>
    <w:rsid w:val="00397AD3"/>
    <w:rsid w:val="00397E06"/>
    <w:rsid w:val="003A0635"/>
    <w:rsid w:val="003A0B2F"/>
    <w:rsid w:val="003A1533"/>
    <w:rsid w:val="003A15BF"/>
    <w:rsid w:val="003A2741"/>
    <w:rsid w:val="003A43FE"/>
    <w:rsid w:val="003A4551"/>
    <w:rsid w:val="003A4900"/>
    <w:rsid w:val="003A7044"/>
    <w:rsid w:val="003A7824"/>
    <w:rsid w:val="003B0C7E"/>
    <w:rsid w:val="003B3415"/>
    <w:rsid w:val="003B3932"/>
    <w:rsid w:val="003B3CB7"/>
    <w:rsid w:val="003B40F2"/>
    <w:rsid w:val="003B4BAE"/>
    <w:rsid w:val="003B7042"/>
    <w:rsid w:val="003B71C1"/>
    <w:rsid w:val="003C0D10"/>
    <w:rsid w:val="003C0FF0"/>
    <w:rsid w:val="003C152A"/>
    <w:rsid w:val="003C170D"/>
    <w:rsid w:val="003C22B6"/>
    <w:rsid w:val="003C260E"/>
    <w:rsid w:val="003C2670"/>
    <w:rsid w:val="003C2C61"/>
    <w:rsid w:val="003C35AF"/>
    <w:rsid w:val="003C54C0"/>
    <w:rsid w:val="003C5F3F"/>
    <w:rsid w:val="003C683C"/>
    <w:rsid w:val="003D0483"/>
    <w:rsid w:val="003D0A21"/>
    <w:rsid w:val="003D171D"/>
    <w:rsid w:val="003D1C4C"/>
    <w:rsid w:val="003D31EE"/>
    <w:rsid w:val="003D32B6"/>
    <w:rsid w:val="003D3AFF"/>
    <w:rsid w:val="003D3EA4"/>
    <w:rsid w:val="003D6784"/>
    <w:rsid w:val="003D6D9E"/>
    <w:rsid w:val="003D7593"/>
    <w:rsid w:val="003D7731"/>
    <w:rsid w:val="003D7B71"/>
    <w:rsid w:val="003E44B3"/>
    <w:rsid w:val="003E450D"/>
    <w:rsid w:val="003E73EE"/>
    <w:rsid w:val="003E7637"/>
    <w:rsid w:val="003E7C12"/>
    <w:rsid w:val="003E7FBC"/>
    <w:rsid w:val="003F00F6"/>
    <w:rsid w:val="003F019B"/>
    <w:rsid w:val="003F077C"/>
    <w:rsid w:val="003F0EE8"/>
    <w:rsid w:val="003F3A3E"/>
    <w:rsid w:val="003F45FD"/>
    <w:rsid w:val="003F4743"/>
    <w:rsid w:val="003F54C5"/>
    <w:rsid w:val="003F5BFF"/>
    <w:rsid w:val="00400D4B"/>
    <w:rsid w:val="00400EF8"/>
    <w:rsid w:val="0040137E"/>
    <w:rsid w:val="004021DC"/>
    <w:rsid w:val="004022F5"/>
    <w:rsid w:val="004026EA"/>
    <w:rsid w:val="004041C5"/>
    <w:rsid w:val="004043E3"/>
    <w:rsid w:val="004047C4"/>
    <w:rsid w:val="00405019"/>
    <w:rsid w:val="0040577D"/>
    <w:rsid w:val="00405C52"/>
    <w:rsid w:val="00405F41"/>
    <w:rsid w:val="00407A3E"/>
    <w:rsid w:val="00411B28"/>
    <w:rsid w:val="00412888"/>
    <w:rsid w:val="004149BD"/>
    <w:rsid w:val="00414BE6"/>
    <w:rsid w:val="00415577"/>
    <w:rsid w:val="004165E8"/>
    <w:rsid w:val="0041733B"/>
    <w:rsid w:val="004173B6"/>
    <w:rsid w:val="00421265"/>
    <w:rsid w:val="004213FD"/>
    <w:rsid w:val="004222C0"/>
    <w:rsid w:val="00422813"/>
    <w:rsid w:val="00423C18"/>
    <w:rsid w:val="00424E38"/>
    <w:rsid w:val="00424E69"/>
    <w:rsid w:val="004255ED"/>
    <w:rsid w:val="00427521"/>
    <w:rsid w:val="004279C9"/>
    <w:rsid w:val="00430976"/>
    <w:rsid w:val="00431476"/>
    <w:rsid w:val="00432724"/>
    <w:rsid w:val="004336DB"/>
    <w:rsid w:val="00434882"/>
    <w:rsid w:val="00434ACA"/>
    <w:rsid w:val="00435233"/>
    <w:rsid w:val="00435445"/>
    <w:rsid w:val="00435A67"/>
    <w:rsid w:val="00435ABB"/>
    <w:rsid w:val="00435FEB"/>
    <w:rsid w:val="00436026"/>
    <w:rsid w:val="0043668B"/>
    <w:rsid w:val="00437BFC"/>
    <w:rsid w:val="00437DA7"/>
    <w:rsid w:val="004403F4"/>
    <w:rsid w:val="00441E63"/>
    <w:rsid w:val="00444610"/>
    <w:rsid w:val="00446626"/>
    <w:rsid w:val="00446B90"/>
    <w:rsid w:val="00446D22"/>
    <w:rsid w:val="00447652"/>
    <w:rsid w:val="004504FE"/>
    <w:rsid w:val="00452D0F"/>
    <w:rsid w:val="00452DF2"/>
    <w:rsid w:val="004531A8"/>
    <w:rsid w:val="004535B0"/>
    <w:rsid w:val="00453CFC"/>
    <w:rsid w:val="004548FC"/>
    <w:rsid w:val="004549DF"/>
    <w:rsid w:val="00454ED8"/>
    <w:rsid w:val="00455BD9"/>
    <w:rsid w:val="0045657A"/>
    <w:rsid w:val="00456657"/>
    <w:rsid w:val="00460C3D"/>
    <w:rsid w:val="00462A61"/>
    <w:rsid w:val="0046364D"/>
    <w:rsid w:val="00463674"/>
    <w:rsid w:val="004640D6"/>
    <w:rsid w:val="00464858"/>
    <w:rsid w:val="00465447"/>
    <w:rsid w:val="00465868"/>
    <w:rsid w:val="00466683"/>
    <w:rsid w:val="00467201"/>
    <w:rsid w:val="004679AF"/>
    <w:rsid w:val="004701DD"/>
    <w:rsid w:val="00470BC9"/>
    <w:rsid w:val="00471E8B"/>
    <w:rsid w:val="00474434"/>
    <w:rsid w:val="0047529C"/>
    <w:rsid w:val="00475460"/>
    <w:rsid w:val="004762BA"/>
    <w:rsid w:val="0047693C"/>
    <w:rsid w:val="00477656"/>
    <w:rsid w:val="00477876"/>
    <w:rsid w:val="00477FD7"/>
    <w:rsid w:val="0048042D"/>
    <w:rsid w:val="004814F9"/>
    <w:rsid w:val="004819DD"/>
    <w:rsid w:val="00483B3A"/>
    <w:rsid w:val="00484D56"/>
    <w:rsid w:val="00484FEB"/>
    <w:rsid w:val="0048575A"/>
    <w:rsid w:val="004878B3"/>
    <w:rsid w:val="00490EEC"/>
    <w:rsid w:val="00491499"/>
    <w:rsid w:val="00492446"/>
    <w:rsid w:val="004939B5"/>
    <w:rsid w:val="00493DD2"/>
    <w:rsid w:val="00496285"/>
    <w:rsid w:val="00496A59"/>
    <w:rsid w:val="00496E14"/>
    <w:rsid w:val="00496EE5"/>
    <w:rsid w:val="00496F50"/>
    <w:rsid w:val="004972D4"/>
    <w:rsid w:val="00497EC3"/>
    <w:rsid w:val="004A012F"/>
    <w:rsid w:val="004A09C4"/>
    <w:rsid w:val="004A0DBB"/>
    <w:rsid w:val="004A0EF1"/>
    <w:rsid w:val="004A2103"/>
    <w:rsid w:val="004A4044"/>
    <w:rsid w:val="004A7B81"/>
    <w:rsid w:val="004B0799"/>
    <w:rsid w:val="004B0898"/>
    <w:rsid w:val="004B0D76"/>
    <w:rsid w:val="004B0E3C"/>
    <w:rsid w:val="004B1005"/>
    <w:rsid w:val="004B1115"/>
    <w:rsid w:val="004B12FB"/>
    <w:rsid w:val="004B1875"/>
    <w:rsid w:val="004B1C20"/>
    <w:rsid w:val="004B4292"/>
    <w:rsid w:val="004B463C"/>
    <w:rsid w:val="004B6060"/>
    <w:rsid w:val="004B61A6"/>
    <w:rsid w:val="004B6B77"/>
    <w:rsid w:val="004B6F43"/>
    <w:rsid w:val="004B7847"/>
    <w:rsid w:val="004C04B9"/>
    <w:rsid w:val="004C204B"/>
    <w:rsid w:val="004C39F8"/>
    <w:rsid w:val="004C3BFD"/>
    <w:rsid w:val="004C3ED2"/>
    <w:rsid w:val="004C4A99"/>
    <w:rsid w:val="004C5A69"/>
    <w:rsid w:val="004C5EB0"/>
    <w:rsid w:val="004C6B5A"/>
    <w:rsid w:val="004C767E"/>
    <w:rsid w:val="004D0A6B"/>
    <w:rsid w:val="004D0EE1"/>
    <w:rsid w:val="004D10DF"/>
    <w:rsid w:val="004D17E7"/>
    <w:rsid w:val="004D207A"/>
    <w:rsid w:val="004D21FB"/>
    <w:rsid w:val="004D3700"/>
    <w:rsid w:val="004D3A67"/>
    <w:rsid w:val="004D4AB2"/>
    <w:rsid w:val="004D4D03"/>
    <w:rsid w:val="004D50B2"/>
    <w:rsid w:val="004D57C0"/>
    <w:rsid w:val="004D649C"/>
    <w:rsid w:val="004D6871"/>
    <w:rsid w:val="004D7D61"/>
    <w:rsid w:val="004E1487"/>
    <w:rsid w:val="004E167F"/>
    <w:rsid w:val="004E1A16"/>
    <w:rsid w:val="004E2048"/>
    <w:rsid w:val="004E3222"/>
    <w:rsid w:val="004E40BF"/>
    <w:rsid w:val="004E50C7"/>
    <w:rsid w:val="004E521F"/>
    <w:rsid w:val="004E5DCC"/>
    <w:rsid w:val="004E7A05"/>
    <w:rsid w:val="004E7B31"/>
    <w:rsid w:val="004F10EE"/>
    <w:rsid w:val="004F1E3E"/>
    <w:rsid w:val="004F1EC5"/>
    <w:rsid w:val="004F1F2E"/>
    <w:rsid w:val="004F55B7"/>
    <w:rsid w:val="004F565D"/>
    <w:rsid w:val="004F5B6C"/>
    <w:rsid w:val="004F5ED7"/>
    <w:rsid w:val="004F5EFC"/>
    <w:rsid w:val="004F6531"/>
    <w:rsid w:val="004F6FDE"/>
    <w:rsid w:val="00500027"/>
    <w:rsid w:val="0050065E"/>
    <w:rsid w:val="005025BF"/>
    <w:rsid w:val="00503701"/>
    <w:rsid w:val="0050375B"/>
    <w:rsid w:val="00505CF1"/>
    <w:rsid w:val="005074BB"/>
    <w:rsid w:val="005078B7"/>
    <w:rsid w:val="00513722"/>
    <w:rsid w:val="00514E36"/>
    <w:rsid w:val="00515681"/>
    <w:rsid w:val="00520D54"/>
    <w:rsid w:val="005210C2"/>
    <w:rsid w:val="0052203D"/>
    <w:rsid w:val="00523D3E"/>
    <w:rsid w:val="0052415E"/>
    <w:rsid w:val="00524196"/>
    <w:rsid w:val="005245F6"/>
    <w:rsid w:val="005249E1"/>
    <w:rsid w:val="005257E2"/>
    <w:rsid w:val="00525AE0"/>
    <w:rsid w:val="00527939"/>
    <w:rsid w:val="005307F7"/>
    <w:rsid w:val="00530880"/>
    <w:rsid w:val="00530B62"/>
    <w:rsid w:val="00531607"/>
    <w:rsid w:val="005320CD"/>
    <w:rsid w:val="00534059"/>
    <w:rsid w:val="0053499F"/>
    <w:rsid w:val="00534A87"/>
    <w:rsid w:val="00536090"/>
    <w:rsid w:val="00536120"/>
    <w:rsid w:val="005365BF"/>
    <w:rsid w:val="00537380"/>
    <w:rsid w:val="005414E9"/>
    <w:rsid w:val="0054198E"/>
    <w:rsid w:val="00541B87"/>
    <w:rsid w:val="00544D2A"/>
    <w:rsid w:val="0054669E"/>
    <w:rsid w:val="005470FA"/>
    <w:rsid w:val="005474F8"/>
    <w:rsid w:val="00547DAA"/>
    <w:rsid w:val="005501AD"/>
    <w:rsid w:val="00550BBB"/>
    <w:rsid w:val="00550CC0"/>
    <w:rsid w:val="00550F95"/>
    <w:rsid w:val="00551079"/>
    <w:rsid w:val="00551426"/>
    <w:rsid w:val="00551C14"/>
    <w:rsid w:val="005529D4"/>
    <w:rsid w:val="00555098"/>
    <w:rsid w:val="00556361"/>
    <w:rsid w:val="005564F8"/>
    <w:rsid w:val="005565FD"/>
    <w:rsid w:val="00556A9E"/>
    <w:rsid w:val="005570EE"/>
    <w:rsid w:val="0055716E"/>
    <w:rsid w:val="005573CD"/>
    <w:rsid w:val="00557B68"/>
    <w:rsid w:val="005617A2"/>
    <w:rsid w:val="00562763"/>
    <w:rsid w:val="005631F4"/>
    <w:rsid w:val="00563254"/>
    <w:rsid w:val="005645D8"/>
    <w:rsid w:val="00564ABC"/>
    <w:rsid w:val="00564EE3"/>
    <w:rsid w:val="00565AC0"/>
    <w:rsid w:val="0056790E"/>
    <w:rsid w:val="00567910"/>
    <w:rsid w:val="00567DB6"/>
    <w:rsid w:val="00570D60"/>
    <w:rsid w:val="005712E8"/>
    <w:rsid w:val="005713E6"/>
    <w:rsid w:val="005715E1"/>
    <w:rsid w:val="005715FB"/>
    <w:rsid w:val="00573B6B"/>
    <w:rsid w:val="005743DF"/>
    <w:rsid w:val="00574C1A"/>
    <w:rsid w:val="00576BE9"/>
    <w:rsid w:val="005805A8"/>
    <w:rsid w:val="00580DEF"/>
    <w:rsid w:val="005816A7"/>
    <w:rsid w:val="00581EBF"/>
    <w:rsid w:val="00584390"/>
    <w:rsid w:val="005843FF"/>
    <w:rsid w:val="005846D0"/>
    <w:rsid w:val="0058550E"/>
    <w:rsid w:val="00585D1E"/>
    <w:rsid w:val="00587DE8"/>
    <w:rsid w:val="00591B34"/>
    <w:rsid w:val="00592BE0"/>
    <w:rsid w:val="00592D4A"/>
    <w:rsid w:val="00593597"/>
    <w:rsid w:val="00593A13"/>
    <w:rsid w:val="00593A7F"/>
    <w:rsid w:val="0059536C"/>
    <w:rsid w:val="0059632C"/>
    <w:rsid w:val="005A004B"/>
    <w:rsid w:val="005A015F"/>
    <w:rsid w:val="005A01B6"/>
    <w:rsid w:val="005A02BE"/>
    <w:rsid w:val="005A0639"/>
    <w:rsid w:val="005A0C08"/>
    <w:rsid w:val="005A1E0B"/>
    <w:rsid w:val="005A222E"/>
    <w:rsid w:val="005A2C54"/>
    <w:rsid w:val="005A3707"/>
    <w:rsid w:val="005A4972"/>
    <w:rsid w:val="005A519A"/>
    <w:rsid w:val="005A6633"/>
    <w:rsid w:val="005A6F3E"/>
    <w:rsid w:val="005A756E"/>
    <w:rsid w:val="005A76CD"/>
    <w:rsid w:val="005A7B59"/>
    <w:rsid w:val="005B17AB"/>
    <w:rsid w:val="005B184B"/>
    <w:rsid w:val="005B28A1"/>
    <w:rsid w:val="005B2F0C"/>
    <w:rsid w:val="005B304D"/>
    <w:rsid w:val="005B30DA"/>
    <w:rsid w:val="005B32A9"/>
    <w:rsid w:val="005B3BF8"/>
    <w:rsid w:val="005B4069"/>
    <w:rsid w:val="005B4C78"/>
    <w:rsid w:val="005B4D2A"/>
    <w:rsid w:val="005B52FF"/>
    <w:rsid w:val="005B6065"/>
    <w:rsid w:val="005B7272"/>
    <w:rsid w:val="005B73D3"/>
    <w:rsid w:val="005C0E74"/>
    <w:rsid w:val="005C18DF"/>
    <w:rsid w:val="005C1AD4"/>
    <w:rsid w:val="005C2D3C"/>
    <w:rsid w:val="005C349E"/>
    <w:rsid w:val="005C4EF5"/>
    <w:rsid w:val="005C4FDD"/>
    <w:rsid w:val="005C5219"/>
    <w:rsid w:val="005C5979"/>
    <w:rsid w:val="005C5A73"/>
    <w:rsid w:val="005C6DEC"/>
    <w:rsid w:val="005C70DB"/>
    <w:rsid w:val="005C75BD"/>
    <w:rsid w:val="005C7A68"/>
    <w:rsid w:val="005C7EFD"/>
    <w:rsid w:val="005D03ED"/>
    <w:rsid w:val="005D0492"/>
    <w:rsid w:val="005D53AC"/>
    <w:rsid w:val="005D6227"/>
    <w:rsid w:val="005D6E29"/>
    <w:rsid w:val="005D7230"/>
    <w:rsid w:val="005D78BA"/>
    <w:rsid w:val="005E039D"/>
    <w:rsid w:val="005E04F1"/>
    <w:rsid w:val="005E09B1"/>
    <w:rsid w:val="005E0BFC"/>
    <w:rsid w:val="005E1490"/>
    <w:rsid w:val="005E1EFB"/>
    <w:rsid w:val="005E3C0D"/>
    <w:rsid w:val="005E5578"/>
    <w:rsid w:val="005E6519"/>
    <w:rsid w:val="005E6C20"/>
    <w:rsid w:val="005E707E"/>
    <w:rsid w:val="005F0A90"/>
    <w:rsid w:val="005F1C60"/>
    <w:rsid w:val="005F2E27"/>
    <w:rsid w:val="005F3B46"/>
    <w:rsid w:val="005F4911"/>
    <w:rsid w:val="005F4CBC"/>
    <w:rsid w:val="005F54B5"/>
    <w:rsid w:val="005F5DC6"/>
    <w:rsid w:val="005F68B6"/>
    <w:rsid w:val="005F70CA"/>
    <w:rsid w:val="005F7864"/>
    <w:rsid w:val="005F7BB1"/>
    <w:rsid w:val="00600704"/>
    <w:rsid w:val="006008DB"/>
    <w:rsid w:val="00602F39"/>
    <w:rsid w:val="00603524"/>
    <w:rsid w:val="00603A1A"/>
    <w:rsid w:val="006044C6"/>
    <w:rsid w:val="006050A7"/>
    <w:rsid w:val="00605244"/>
    <w:rsid w:val="00605E3D"/>
    <w:rsid w:val="00606B20"/>
    <w:rsid w:val="00606E32"/>
    <w:rsid w:val="006101F1"/>
    <w:rsid w:val="006113FD"/>
    <w:rsid w:val="00611715"/>
    <w:rsid w:val="006119DA"/>
    <w:rsid w:val="006122F9"/>
    <w:rsid w:val="00613804"/>
    <w:rsid w:val="00613FF3"/>
    <w:rsid w:val="006140A1"/>
    <w:rsid w:val="00614D0C"/>
    <w:rsid w:val="00615542"/>
    <w:rsid w:val="00615C4A"/>
    <w:rsid w:val="006160D9"/>
    <w:rsid w:val="00617569"/>
    <w:rsid w:val="0061793C"/>
    <w:rsid w:val="00617DAB"/>
    <w:rsid w:val="00617EC1"/>
    <w:rsid w:val="006200FD"/>
    <w:rsid w:val="00620224"/>
    <w:rsid w:val="006207EC"/>
    <w:rsid w:val="00622143"/>
    <w:rsid w:val="00622497"/>
    <w:rsid w:val="00622B3D"/>
    <w:rsid w:val="00623CFB"/>
    <w:rsid w:val="00623FCA"/>
    <w:rsid w:val="00624B0F"/>
    <w:rsid w:val="00624BFD"/>
    <w:rsid w:val="00625CAC"/>
    <w:rsid w:val="00625E8A"/>
    <w:rsid w:val="0062694F"/>
    <w:rsid w:val="0063001A"/>
    <w:rsid w:val="006329E2"/>
    <w:rsid w:val="00633A47"/>
    <w:rsid w:val="006340C9"/>
    <w:rsid w:val="00634531"/>
    <w:rsid w:val="006349C4"/>
    <w:rsid w:val="0063552C"/>
    <w:rsid w:val="0063740E"/>
    <w:rsid w:val="00642539"/>
    <w:rsid w:val="0064316A"/>
    <w:rsid w:val="0064607F"/>
    <w:rsid w:val="006462F9"/>
    <w:rsid w:val="006464C3"/>
    <w:rsid w:val="0064653A"/>
    <w:rsid w:val="0064784A"/>
    <w:rsid w:val="006479DE"/>
    <w:rsid w:val="00650947"/>
    <w:rsid w:val="00651231"/>
    <w:rsid w:val="00652AE8"/>
    <w:rsid w:val="006536D3"/>
    <w:rsid w:val="00654E1A"/>
    <w:rsid w:val="0065525C"/>
    <w:rsid w:val="006552EA"/>
    <w:rsid w:val="006557F8"/>
    <w:rsid w:val="00656057"/>
    <w:rsid w:val="00656A67"/>
    <w:rsid w:val="00656BD0"/>
    <w:rsid w:val="00657AB6"/>
    <w:rsid w:val="006604C9"/>
    <w:rsid w:val="00661B5F"/>
    <w:rsid w:val="00661DF1"/>
    <w:rsid w:val="00661E69"/>
    <w:rsid w:val="00662951"/>
    <w:rsid w:val="00662D39"/>
    <w:rsid w:val="0066303D"/>
    <w:rsid w:val="00664D5D"/>
    <w:rsid w:val="006668D0"/>
    <w:rsid w:val="00670B85"/>
    <w:rsid w:val="00670C50"/>
    <w:rsid w:val="00671729"/>
    <w:rsid w:val="0067231D"/>
    <w:rsid w:val="00672499"/>
    <w:rsid w:val="00672C6D"/>
    <w:rsid w:val="00672E3C"/>
    <w:rsid w:val="0067339F"/>
    <w:rsid w:val="006733E9"/>
    <w:rsid w:val="00673A5D"/>
    <w:rsid w:val="00675373"/>
    <w:rsid w:val="006770F8"/>
    <w:rsid w:val="00677873"/>
    <w:rsid w:val="00681C65"/>
    <w:rsid w:val="00683BD0"/>
    <w:rsid w:val="00684297"/>
    <w:rsid w:val="00684B5F"/>
    <w:rsid w:val="00685135"/>
    <w:rsid w:val="006856DB"/>
    <w:rsid w:val="00685991"/>
    <w:rsid w:val="00685C0E"/>
    <w:rsid w:val="00685E59"/>
    <w:rsid w:val="00686A1A"/>
    <w:rsid w:val="006870CD"/>
    <w:rsid w:val="006874E4"/>
    <w:rsid w:val="00687E6F"/>
    <w:rsid w:val="00690531"/>
    <w:rsid w:val="0069160F"/>
    <w:rsid w:val="00692469"/>
    <w:rsid w:val="00692680"/>
    <w:rsid w:val="00692C9A"/>
    <w:rsid w:val="00692F52"/>
    <w:rsid w:val="006934A6"/>
    <w:rsid w:val="00693AD5"/>
    <w:rsid w:val="00694D55"/>
    <w:rsid w:val="00696EED"/>
    <w:rsid w:val="006976A3"/>
    <w:rsid w:val="006A0001"/>
    <w:rsid w:val="006A095D"/>
    <w:rsid w:val="006A105A"/>
    <w:rsid w:val="006A1160"/>
    <w:rsid w:val="006A1601"/>
    <w:rsid w:val="006A255C"/>
    <w:rsid w:val="006A3BED"/>
    <w:rsid w:val="006A50F7"/>
    <w:rsid w:val="006A5280"/>
    <w:rsid w:val="006A5287"/>
    <w:rsid w:val="006A5827"/>
    <w:rsid w:val="006A5F86"/>
    <w:rsid w:val="006A6951"/>
    <w:rsid w:val="006A6D99"/>
    <w:rsid w:val="006A72EB"/>
    <w:rsid w:val="006A76DA"/>
    <w:rsid w:val="006B1F6C"/>
    <w:rsid w:val="006B211D"/>
    <w:rsid w:val="006B2BDB"/>
    <w:rsid w:val="006B2F04"/>
    <w:rsid w:val="006B3100"/>
    <w:rsid w:val="006B3376"/>
    <w:rsid w:val="006B3684"/>
    <w:rsid w:val="006B3B41"/>
    <w:rsid w:val="006B446C"/>
    <w:rsid w:val="006B4733"/>
    <w:rsid w:val="006B5DE3"/>
    <w:rsid w:val="006B68C1"/>
    <w:rsid w:val="006B6B43"/>
    <w:rsid w:val="006B7959"/>
    <w:rsid w:val="006C14A2"/>
    <w:rsid w:val="006C169F"/>
    <w:rsid w:val="006C2967"/>
    <w:rsid w:val="006C4684"/>
    <w:rsid w:val="006C63F8"/>
    <w:rsid w:val="006C6723"/>
    <w:rsid w:val="006C735B"/>
    <w:rsid w:val="006C75B6"/>
    <w:rsid w:val="006C7F44"/>
    <w:rsid w:val="006D02AE"/>
    <w:rsid w:val="006D0723"/>
    <w:rsid w:val="006D0DBD"/>
    <w:rsid w:val="006D2B16"/>
    <w:rsid w:val="006D4A44"/>
    <w:rsid w:val="006D4B36"/>
    <w:rsid w:val="006D4B99"/>
    <w:rsid w:val="006D5039"/>
    <w:rsid w:val="006D695D"/>
    <w:rsid w:val="006D71A0"/>
    <w:rsid w:val="006D77B9"/>
    <w:rsid w:val="006D7992"/>
    <w:rsid w:val="006E1629"/>
    <w:rsid w:val="006E1803"/>
    <w:rsid w:val="006E2751"/>
    <w:rsid w:val="006E3D35"/>
    <w:rsid w:val="006E45DE"/>
    <w:rsid w:val="006E4700"/>
    <w:rsid w:val="006E4896"/>
    <w:rsid w:val="006E57C3"/>
    <w:rsid w:val="006E6018"/>
    <w:rsid w:val="006E7986"/>
    <w:rsid w:val="006F05BC"/>
    <w:rsid w:val="006F0BBE"/>
    <w:rsid w:val="006F0FE3"/>
    <w:rsid w:val="006F1B18"/>
    <w:rsid w:val="006F2073"/>
    <w:rsid w:val="006F2650"/>
    <w:rsid w:val="006F34BE"/>
    <w:rsid w:val="006F563B"/>
    <w:rsid w:val="00700A9D"/>
    <w:rsid w:val="00700FF4"/>
    <w:rsid w:val="00701FD3"/>
    <w:rsid w:val="00702604"/>
    <w:rsid w:val="007027C0"/>
    <w:rsid w:val="00705B69"/>
    <w:rsid w:val="00705C03"/>
    <w:rsid w:val="00705C14"/>
    <w:rsid w:val="00707A69"/>
    <w:rsid w:val="00707DC6"/>
    <w:rsid w:val="0071067A"/>
    <w:rsid w:val="007118D7"/>
    <w:rsid w:val="0071220F"/>
    <w:rsid w:val="00713A25"/>
    <w:rsid w:val="007140FF"/>
    <w:rsid w:val="007154DA"/>
    <w:rsid w:val="00715A43"/>
    <w:rsid w:val="0071737B"/>
    <w:rsid w:val="00717545"/>
    <w:rsid w:val="007176FF"/>
    <w:rsid w:val="00717D3C"/>
    <w:rsid w:val="0072026C"/>
    <w:rsid w:val="007203D2"/>
    <w:rsid w:val="00722384"/>
    <w:rsid w:val="00722CDA"/>
    <w:rsid w:val="00722EA3"/>
    <w:rsid w:val="00723BEC"/>
    <w:rsid w:val="00723F15"/>
    <w:rsid w:val="00724D54"/>
    <w:rsid w:val="00724F18"/>
    <w:rsid w:val="00725455"/>
    <w:rsid w:val="0072684F"/>
    <w:rsid w:val="00727648"/>
    <w:rsid w:val="00727EC2"/>
    <w:rsid w:val="00727F82"/>
    <w:rsid w:val="00730142"/>
    <w:rsid w:val="00730D8F"/>
    <w:rsid w:val="00731AC8"/>
    <w:rsid w:val="00732077"/>
    <w:rsid w:val="00732AE7"/>
    <w:rsid w:val="00732FE1"/>
    <w:rsid w:val="00733023"/>
    <w:rsid w:val="00733B04"/>
    <w:rsid w:val="00734598"/>
    <w:rsid w:val="0073583F"/>
    <w:rsid w:val="00735AC9"/>
    <w:rsid w:val="007366C9"/>
    <w:rsid w:val="007371C4"/>
    <w:rsid w:val="00737A76"/>
    <w:rsid w:val="00737CA0"/>
    <w:rsid w:val="00740977"/>
    <w:rsid w:val="007417DB"/>
    <w:rsid w:val="00742652"/>
    <w:rsid w:val="00743544"/>
    <w:rsid w:val="00743EEC"/>
    <w:rsid w:val="007445B9"/>
    <w:rsid w:val="00744608"/>
    <w:rsid w:val="00744644"/>
    <w:rsid w:val="00744E56"/>
    <w:rsid w:val="007458B8"/>
    <w:rsid w:val="00745B84"/>
    <w:rsid w:val="00746CF8"/>
    <w:rsid w:val="00747518"/>
    <w:rsid w:val="007503E0"/>
    <w:rsid w:val="0075096D"/>
    <w:rsid w:val="00750EE6"/>
    <w:rsid w:val="00751405"/>
    <w:rsid w:val="00752BE1"/>
    <w:rsid w:val="00753CC7"/>
    <w:rsid w:val="00753D30"/>
    <w:rsid w:val="00754A99"/>
    <w:rsid w:val="00754AB4"/>
    <w:rsid w:val="00754D6A"/>
    <w:rsid w:val="00755848"/>
    <w:rsid w:val="00756387"/>
    <w:rsid w:val="00757BFB"/>
    <w:rsid w:val="00757DD3"/>
    <w:rsid w:val="00762D86"/>
    <w:rsid w:val="0076491F"/>
    <w:rsid w:val="007667DE"/>
    <w:rsid w:val="00767283"/>
    <w:rsid w:val="00772112"/>
    <w:rsid w:val="00772858"/>
    <w:rsid w:val="007731A9"/>
    <w:rsid w:val="007750B0"/>
    <w:rsid w:val="00776875"/>
    <w:rsid w:val="00777931"/>
    <w:rsid w:val="007800F7"/>
    <w:rsid w:val="00781734"/>
    <w:rsid w:val="007824F4"/>
    <w:rsid w:val="00782850"/>
    <w:rsid w:val="00783CA8"/>
    <w:rsid w:val="007849D0"/>
    <w:rsid w:val="0078596B"/>
    <w:rsid w:val="0078599D"/>
    <w:rsid w:val="00785E0F"/>
    <w:rsid w:val="00790657"/>
    <w:rsid w:val="00790B26"/>
    <w:rsid w:val="00791754"/>
    <w:rsid w:val="00791AEE"/>
    <w:rsid w:val="00791FE0"/>
    <w:rsid w:val="00792633"/>
    <w:rsid w:val="0079482F"/>
    <w:rsid w:val="007975F5"/>
    <w:rsid w:val="00797DA0"/>
    <w:rsid w:val="007A1550"/>
    <w:rsid w:val="007A2AC8"/>
    <w:rsid w:val="007A33D1"/>
    <w:rsid w:val="007A41FE"/>
    <w:rsid w:val="007A5CD6"/>
    <w:rsid w:val="007A5E74"/>
    <w:rsid w:val="007A62AD"/>
    <w:rsid w:val="007A76CB"/>
    <w:rsid w:val="007A7C94"/>
    <w:rsid w:val="007B0575"/>
    <w:rsid w:val="007B066E"/>
    <w:rsid w:val="007B1D4C"/>
    <w:rsid w:val="007B23B6"/>
    <w:rsid w:val="007B28AE"/>
    <w:rsid w:val="007B5FB7"/>
    <w:rsid w:val="007B6A16"/>
    <w:rsid w:val="007B7096"/>
    <w:rsid w:val="007C00C1"/>
    <w:rsid w:val="007C01B3"/>
    <w:rsid w:val="007C0EAA"/>
    <w:rsid w:val="007C1048"/>
    <w:rsid w:val="007C1A5E"/>
    <w:rsid w:val="007C1EC0"/>
    <w:rsid w:val="007C22F7"/>
    <w:rsid w:val="007C27F7"/>
    <w:rsid w:val="007C3037"/>
    <w:rsid w:val="007C52D0"/>
    <w:rsid w:val="007C5ACE"/>
    <w:rsid w:val="007C6C4D"/>
    <w:rsid w:val="007C7246"/>
    <w:rsid w:val="007C758D"/>
    <w:rsid w:val="007D00B1"/>
    <w:rsid w:val="007D2A09"/>
    <w:rsid w:val="007D33BD"/>
    <w:rsid w:val="007D39B0"/>
    <w:rsid w:val="007D3EAC"/>
    <w:rsid w:val="007D45B7"/>
    <w:rsid w:val="007D4CC9"/>
    <w:rsid w:val="007D5E5C"/>
    <w:rsid w:val="007E0251"/>
    <w:rsid w:val="007E4011"/>
    <w:rsid w:val="007E471C"/>
    <w:rsid w:val="007E47E7"/>
    <w:rsid w:val="007E5494"/>
    <w:rsid w:val="007E574D"/>
    <w:rsid w:val="007E57A7"/>
    <w:rsid w:val="007E5AEF"/>
    <w:rsid w:val="007E6D01"/>
    <w:rsid w:val="007E6E25"/>
    <w:rsid w:val="007E76B6"/>
    <w:rsid w:val="007F1116"/>
    <w:rsid w:val="007F1ED4"/>
    <w:rsid w:val="007F2409"/>
    <w:rsid w:val="007F3E55"/>
    <w:rsid w:val="007F44D6"/>
    <w:rsid w:val="007F517A"/>
    <w:rsid w:val="007F7D61"/>
    <w:rsid w:val="00800D73"/>
    <w:rsid w:val="0080137C"/>
    <w:rsid w:val="00801BEC"/>
    <w:rsid w:val="00801F77"/>
    <w:rsid w:val="00802070"/>
    <w:rsid w:val="008021F9"/>
    <w:rsid w:val="0080265E"/>
    <w:rsid w:val="008035D8"/>
    <w:rsid w:val="0080411E"/>
    <w:rsid w:val="00804712"/>
    <w:rsid w:val="00805F11"/>
    <w:rsid w:val="008074BD"/>
    <w:rsid w:val="00810AD7"/>
    <w:rsid w:val="00811036"/>
    <w:rsid w:val="0081237E"/>
    <w:rsid w:val="00812580"/>
    <w:rsid w:val="008129E0"/>
    <w:rsid w:val="00813DAA"/>
    <w:rsid w:val="00814B39"/>
    <w:rsid w:val="00815FAC"/>
    <w:rsid w:val="00816340"/>
    <w:rsid w:val="00817642"/>
    <w:rsid w:val="00820894"/>
    <w:rsid w:val="00821202"/>
    <w:rsid w:val="00821950"/>
    <w:rsid w:val="00821A09"/>
    <w:rsid w:val="00821F57"/>
    <w:rsid w:val="00822079"/>
    <w:rsid w:val="0082214D"/>
    <w:rsid w:val="0082235B"/>
    <w:rsid w:val="008226D4"/>
    <w:rsid w:val="00823D96"/>
    <w:rsid w:val="00823DBF"/>
    <w:rsid w:val="008242CD"/>
    <w:rsid w:val="00826E1D"/>
    <w:rsid w:val="008272F4"/>
    <w:rsid w:val="00827736"/>
    <w:rsid w:val="008309CE"/>
    <w:rsid w:val="00831B01"/>
    <w:rsid w:val="008333C6"/>
    <w:rsid w:val="00833636"/>
    <w:rsid w:val="008345AD"/>
    <w:rsid w:val="00834993"/>
    <w:rsid w:val="00834F21"/>
    <w:rsid w:val="0083534C"/>
    <w:rsid w:val="00836306"/>
    <w:rsid w:val="00836F52"/>
    <w:rsid w:val="008376E8"/>
    <w:rsid w:val="00840183"/>
    <w:rsid w:val="008403E4"/>
    <w:rsid w:val="008405F8"/>
    <w:rsid w:val="0084098A"/>
    <w:rsid w:val="00842C61"/>
    <w:rsid w:val="008437E3"/>
    <w:rsid w:val="00844206"/>
    <w:rsid w:val="00844287"/>
    <w:rsid w:val="00844C69"/>
    <w:rsid w:val="00845B5B"/>
    <w:rsid w:val="00846345"/>
    <w:rsid w:val="00846388"/>
    <w:rsid w:val="00846715"/>
    <w:rsid w:val="00846721"/>
    <w:rsid w:val="008509A6"/>
    <w:rsid w:val="00850BC4"/>
    <w:rsid w:val="008512A2"/>
    <w:rsid w:val="008517E9"/>
    <w:rsid w:val="00851DAD"/>
    <w:rsid w:val="00851FBD"/>
    <w:rsid w:val="0085230A"/>
    <w:rsid w:val="0085268E"/>
    <w:rsid w:val="0085350E"/>
    <w:rsid w:val="0085382F"/>
    <w:rsid w:val="00853A86"/>
    <w:rsid w:val="00853E5C"/>
    <w:rsid w:val="00854E6D"/>
    <w:rsid w:val="0085590C"/>
    <w:rsid w:val="0085662E"/>
    <w:rsid w:val="00856737"/>
    <w:rsid w:val="008569D1"/>
    <w:rsid w:val="00856E58"/>
    <w:rsid w:val="00857358"/>
    <w:rsid w:val="00857B0F"/>
    <w:rsid w:val="00861E4E"/>
    <w:rsid w:val="00863934"/>
    <w:rsid w:val="00864723"/>
    <w:rsid w:val="00864C47"/>
    <w:rsid w:val="00865178"/>
    <w:rsid w:val="008656EB"/>
    <w:rsid w:val="00866E4F"/>
    <w:rsid w:val="0086780E"/>
    <w:rsid w:val="008716E1"/>
    <w:rsid w:val="008720BE"/>
    <w:rsid w:val="00874E40"/>
    <w:rsid w:val="00876EA7"/>
    <w:rsid w:val="008811B8"/>
    <w:rsid w:val="008821A4"/>
    <w:rsid w:val="0088319D"/>
    <w:rsid w:val="008834CA"/>
    <w:rsid w:val="00884733"/>
    <w:rsid w:val="008857BB"/>
    <w:rsid w:val="00885C1D"/>
    <w:rsid w:val="008867DD"/>
    <w:rsid w:val="008875FF"/>
    <w:rsid w:val="00887A58"/>
    <w:rsid w:val="00887A68"/>
    <w:rsid w:val="00887FF5"/>
    <w:rsid w:val="00890731"/>
    <w:rsid w:val="00890D90"/>
    <w:rsid w:val="008925E7"/>
    <w:rsid w:val="008939FC"/>
    <w:rsid w:val="008940FC"/>
    <w:rsid w:val="008945CA"/>
    <w:rsid w:val="008945E6"/>
    <w:rsid w:val="00894D0B"/>
    <w:rsid w:val="00895F33"/>
    <w:rsid w:val="00897A2A"/>
    <w:rsid w:val="00897AD3"/>
    <w:rsid w:val="00897BB5"/>
    <w:rsid w:val="008A002D"/>
    <w:rsid w:val="008A0194"/>
    <w:rsid w:val="008A1234"/>
    <w:rsid w:val="008A1877"/>
    <w:rsid w:val="008A1A41"/>
    <w:rsid w:val="008A212A"/>
    <w:rsid w:val="008A289D"/>
    <w:rsid w:val="008A347B"/>
    <w:rsid w:val="008A56E3"/>
    <w:rsid w:val="008A6EF6"/>
    <w:rsid w:val="008A78B7"/>
    <w:rsid w:val="008A7930"/>
    <w:rsid w:val="008B0203"/>
    <w:rsid w:val="008B03AD"/>
    <w:rsid w:val="008B0413"/>
    <w:rsid w:val="008B0A46"/>
    <w:rsid w:val="008B23BB"/>
    <w:rsid w:val="008B2D80"/>
    <w:rsid w:val="008B46EC"/>
    <w:rsid w:val="008B4A13"/>
    <w:rsid w:val="008B4C15"/>
    <w:rsid w:val="008B63A4"/>
    <w:rsid w:val="008B640B"/>
    <w:rsid w:val="008B7509"/>
    <w:rsid w:val="008B7789"/>
    <w:rsid w:val="008B77C1"/>
    <w:rsid w:val="008B7DCB"/>
    <w:rsid w:val="008C02DB"/>
    <w:rsid w:val="008C038A"/>
    <w:rsid w:val="008C2E28"/>
    <w:rsid w:val="008C3867"/>
    <w:rsid w:val="008C3C31"/>
    <w:rsid w:val="008C3D30"/>
    <w:rsid w:val="008C596B"/>
    <w:rsid w:val="008C59C3"/>
    <w:rsid w:val="008C5B18"/>
    <w:rsid w:val="008C6406"/>
    <w:rsid w:val="008C6DA9"/>
    <w:rsid w:val="008C6E52"/>
    <w:rsid w:val="008C711A"/>
    <w:rsid w:val="008D02BE"/>
    <w:rsid w:val="008D0947"/>
    <w:rsid w:val="008D0CE8"/>
    <w:rsid w:val="008D16A2"/>
    <w:rsid w:val="008D2F32"/>
    <w:rsid w:val="008D3D81"/>
    <w:rsid w:val="008D46A8"/>
    <w:rsid w:val="008D4902"/>
    <w:rsid w:val="008D5922"/>
    <w:rsid w:val="008E00B2"/>
    <w:rsid w:val="008E1187"/>
    <w:rsid w:val="008E1B87"/>
    <w:rsid w:val="008E1EFC"/>
    <w:rsid w:val="008E729C"/>
    <w:rsid w:val="008E7658"/>
    <w:rsid w:val="008E7ADA"/>
    <w:rsid w:val="008E7DF1"/>
    <w:rsid w:val="008F1961"/>
    <w:rsid w:val="008F2373"/>
    <w:rsid w:val="008F2C21"/>
    <w:rsid w:val="008F3902"/>
    <w:rsid w:val="008F4553"/>
    <w:rsid w:val="008F4CFA"/>
    <w:rsid w:val="008F55E2"/>
    <w:rsid w:val="008F658B"/>
    <w:rsid w:val="008F66AB"/>
    <w:rsid w:val="008F6BB8"/>
    <w:rsid w:val="008F7C99"/>
    <w:rsid w:val="009003F5"/>
    <w:rsid w:val="00900711"/>
    <w:rsid w:val="00901A21"/>
    <w:rsid w:val="009038BE"/>
    <w:rsid w:val="00903BC5"/>
    <w:rsid w:val="009042FC"/>
    <w:rsid w:val="0090467B"/>
    <w:rsid w:val="009046CF"/>
    <w:rsid w:val="0090523B"/>
    <w:rsid w:val="0090556A"/>
    <w:rsid w:val="00911148"/>
    <w:rsid w:val="00911394"/>
    <w:rsid w:val="009120A8"/>
    <w:rsid w:val="009128BE"/>
    <w:rsid w:val="00913304"/>
    <w:rsid w:val="0091474A"/>
    <w:rsid w:val="0091701D"/>
    <w:rsid w:val="0092032E"/>
    <w:rsid w:val="00920C10"/>
    <w:rsid w:val="0092168F"/>
    <w:rsid w:val="0092234B"/>
    <w:rsid w:val="00923E4A"/>
    <w:rsid w:val="00923F23"/>
    <w:rsid w:val="0092430C"/>
    <w:rsid w:val="009245DB"/>
    <w:rsid w:val="00924F49"/>
    <w:rsid w:val="0092578A"/>
    <w:rsid w:val="00925A91"/>
    <w:rsid w:val="00926DD4"/>
    <w:rsid w:val="0092744F"/>
    <w:rsid w:val="00932B2A"/>
    <w:rsid w:val="00932EFB"/>
    <w:rsid w:val="00933C54"/>
    <w:rsid w:val="00933F47"/>
    <w:rsid w:val="00934413"/>
    <w:rsid w:val="0093618E"/>
    <w:rsid w:val="00936546"/>
    <w:rsid w:val="00937947"/>
    <w:rsid w:val="00937DAB"/>
    <w:rsid w:val="00941046"/>
    <w:rsid w:val="00941AC5"/>
    <w:rsid w:val="00941F77"/>
    <w:rsid w:val="009420E8"/>
    <w:rsid w:val="009421A9"/>
    <w:rsid w:val="009423DC"/>
    <w:rsid w:val="009424BF"/>
    <w:rsid w:val="009428D9"/>
    <w:rsid w:val="009437BA"/>
    <w:rsid w:val="009438C1"/>
    <w:rsid w:val="00944E66"/>
    <w:rsid w:val="00944E91"/>
    <w:rsid w:val="00945901"/>
    <w:rsid w:val="00945EBF"/>
    <w:rsid w:val="009462B5"/>
    <w:rsid w:val="00946D53"/>
    <w:rsid w:val="00946D6E"/>
    <w:rsid w:val="00947093"/>
    <w:rsid w:val="00947CA8"/>
    <w:rsid w:val="009506B8"/>
    <w:rsid w:val="009507D0"/>
    <w:rsid w:val="00951AFB"/>
    <w:rsid w:val="009533AD"/>
    <w:rsid w:val="009534E6"/>
    <w:rsid w:val="00956E95"/>
    <w:rsid w:val="009572FA"/>
    <w:rsid w:val="009573F0"/>
    <w:rsid w:val="009575E8"/>
    <w:rsid w:val="00960658"/>
    <w:rsid w:val="0096121B"/>
    <w:rsid w:val="009619FE"/>
    <w:rsid w:val="00961A19"/>
    <w:rsid w:val="009620E9"/>
    <w:rsid w:val="00963106"/>
    <w:rsid w:val="00963A24"/>
    <w:rsid w:val="00963A37"/>
    <w:rsid w:val="00964DA5"/>
    <w:rsid w:val="00965680"/>
    <w:rsid w:val="00971AC5"/>
    <w:rsid w:val="0097344B"/>
    <w:rsid w:val="00973AA0"/>
    <w:rsid w:val="00974131"/>
    <w:rsid w:val="00974BDD"/>
    <w:rsid w:val="00974D86"/>
    <w:rsid w:val="00975572"/>
    <w:rsid w:val="00975DE6"/>
    <w:rsid w:val="0097635B"/>
    <w:rsid w:val="00980311"/>
    <w:rsid w:val="00980C1C"/>
    <w:rsid w:val="009815E0"/>
    <w:rsid w:val="0098516A"/>
    <w:rsid w:val="009856A5"/>
    <w:rsid w:val="0098592F"/>
    <w:rsid w:val="00986413"/>
    <w:rsid w:val="00986A82"/>
    <w:rsid w:val="00986AB8"/>
    <w:rsid w:val="00986FF5"/>
    <w:rsid w:val="0099054E"/>
    <w:rsid w:val="00992B15"/>
    <w:rsid w:val="00992F6A"/>
    <w:rsid w:val="0099328D"/>
    <w:rsid w:val="009941B8"/>
    <w:rsid w:val="00995873"/>
    <w:rsid w:val="009966B1"/>
    <w:rsid w:val="009967ED"/>
    <w:rsid w:val="00997225"/>
    <w:rsid w:val="00997414"/>
    <w:rsid w:val="009A0445"/>
    <w:rsid w:val="009A0E3F"/>
    <w:rsid w:val="009A1DAA"/>
    <w:rsid w:val="009A1F2E"/>
    <w:rsid w:val="009A2167"/>
    <w:rsid w:val="009A2E21"/>
    <w:rsid w:val="009A2EBE"/>
    <w:rsid w:val="009A3191"/>
    <w:rsid w:val="009A3B90"/>
    <w:rsid w:val="009A412C"/>
    <w:rsid w:val="009A461A"/>
    <w:rsid w:val="009A4B7B"/>
    <w:rsid w:val="009A5ADF"/>
    <w:rsid w:val="009A7AD5"/>
    <w:rsid w:val="009A7DC2"/>
    <w:rsid w:val="009B01D8"/>
    <w:rsid w:val="009B07A3"/>
    <w:rsid w:val="009B16E5"/>
    <w:rsid w:val="009B27AE"/>
    <w:rsid w:val="009B30D4"/>
    <w:rsid w:val="009B465C"/>
    <w:rsid w:val="009B6732"/>
    <w:rsid w:val="009B7EEE"/>
    <w:rsid w:val="009C0ABD"/>
    <w:rsid w:val="009C198C"/>
    <w:rsid w:val="009C1D22"/>
    <w:rsid w:val="009C2C84"/>
    <w:rsid w:val="009C41E4"/>
    <w:rsid w:val="009C553F"/>
    <w:rsid w:val="009C5B73"/>
    <w:rsid w:val="009C67B8"/>
    <w:rsid w:val="009C688A"/>
    <w:rsid w:val="009C744F"/>
    <w:rsid w:val="009D09B7"/>
    <w:rsid w:val="009D0C15"/>
    <w:rsid w:val="009D2733"/>
    <w:rsid w:val="009D46ED"/>
    <w:rsid w:val="009D4A76"/>
    <w:rsid w:val="009D5D64"/>
    <w:rsid w:val="009D7C0E"/>
    <w:rsid w:val="009E22E4"/>
    <w:rsid w:val="009E2652"/>
    <w:rsid w:val="009E27BB"/>
    <w:rsid w:val="009E2F06"/>
    <w:rsid w:val="009E3455"/>
    <w:rsid w:val="009E35CC"/>
    <w:rsid w:val="009E3AB5"/>
    <w:rsid w:val="009E3C02"/>
    <w:rsid w:val="009E41BD"/>
    <w:rsid w:val="009E5851"/>
    <w:rsid w:val="009E643C"/>
    <w:rsid w:val="009E69B4"/>
    <w:rsid w:val="009E6CBB"/>
    <w:rsid w:val="009F150E"/>
    <w:rsid w:val="009F1AD0"/>
    <w:rsid w:val="009F1DBB"/>
    <w:rsid w:val="009F2DF3"/>
    <w:rsid w:val="009F30D7"/>
    <w:rsid w:val="009F324A"/>
    <w:rsid w:val="009F52DA"/>
    <w:rsid w:val="009F5E3D"/>
    <w:rsid w:val="009F6439"/>
    <w:rsid w:val="009F6951"/>
    <w:rsid w:val="00A005CF"/>
    <w:rsid w:val="00A0113C"/>
    <w:rsid w:val="00A02542"/>
    <w:rsid w:val="00A02978"/>
    <w:rsid w:val="00A0303F"/>
    <w:rsid w:val="00A036A0"/>
    <w:rsid w:val="00A04CB1"/>
    <w:rsid w:val="00A0545B"/>
    <w:rsid w:val="00A0611F"/>
    <w:rsid w:val="00A07211"/>
    <w:rsid w:val="00A1029A"/>
    <w:rsid w:val="00A10463"/>
    <w:rsid w:val="00A104FE"/>
    <w:rsid w:val="00A10A37"/>
    <w:rsid w:val="00A10B23"/>
    <w:rsid w:val="00A1141D"/>
    <w:rsid w:val="00A1143A"/>
    <w:rsid w:val="00A155CC"/>
    <w:rsid w:val="00A1587B"/>
    <w:rsid w:val="00A158BC"/>
    <w:rsid w:val="00A15FCD"/>
    <w:rsid w:val="00A16826"/>
    <w:rsid w:val="00A21F7E"/>
    <w:rsid w:val="00A22763"/>
    <w:rsid w:val="00A227E8"/>
    <w:rsid w:val="00A2314B"/>
    <w:rsid w:val="00A23D14"/>
    <w:rsid w:val="00A24167"/>
    <w:rsid w:val="00A312A6"/>
    <w:rsid w:val="00A31804"/>
    <w:rsid w:val="00A319DA"/>
    <w:rsid w:val="00A34680"/>
    <w:rsid w:val="00A35240"/>
    <w:rsid w:val="00A355FD"/>
    <w:rsid w:val="00A358FC"/>
    <w:rsid w:val="00A3644B"/>
    <w:rsid w:val="00A36EFA"/>
    <w:rsid w:val="00A40A17"/>
    <w:rsid w:val="00A40A4E"/>
    <w:rsid w:val="00A4144C"/>
    <w:rsid w:val="00A41B32"/>
    <w:rsid w:val="00A42659"/>
    <w:rsid w:val="00A42D68"/>
    <w:rsid w:val="00A4308B"/>
    <w:rsid w:val="00A43A42"/>
    <w:rsid w:val="00A43D54"/>
    <w:rsid w:val="00A44986"/>
    <w:rsid w:val="00A45247"/>
    <w:rsid w:val="00A47450"/>
    <w:rsid w:val="00A501A9"/>
    <w:rsid w:val="00A50514"/>
    <w:rsid w:val="00A50B0D"/>
    <w:rsid w:val="00A51014"/>
    <w:rsid w:val="00A51F52"/>
    <w:rsid w:val="00A520B4"/>
    <w:rsid w:val="00A523C6"/>
    <w:rsid w:val="00A5440F"/>
    <w:rsid w:val="00A546A2"/>
    <w:rsid w:val="00A5505B"/>
    <w:rsid w:val="00A55F29"/>
    <w:rsid w:val="00A560B8"/>
    <w:rsid w:val="00A56E63"/>
    <w:rsid w:val="00A61009"/>
    <w:rsid w:val="00A61600"/>
    <w:rsid w:val="00A61CF6"/>
    <w:rsid w:val="00A61D14"/>
    <w:rsid w:val="00A621BC"/>
    <w:rsid w:val="00A6227F"/>
    <w:rsid w:val="00A62367"/>
    <w:rsid w:val="00A62B1D"/>
    <w:rsid w:val="00A62C2C"/>
    <w:rsid w:val="00A62FE9"/>
    <w:rsid w:val="00A653EC"/>
    <w:rsid w:val="00A65C99"/>
    <w:rsid w:val="00A7081B"/>
    <w:rsid w:val="00A70A35"/>
    <w:rsid w:val="00A70ED1"/>
    <w:rsid w:val="00A74944"/>
    <w:rsid w:val="00A805A2"/>
    <w:rsid w:val="00A80A2A"/>
    <w:rsid w:val="00A80A88"/>
    <w:rsid w:val="00A80B89"/>
    <w:rsid w:val="00A8192F"/>
    <w:rsid w:val="00A82733"/>
    <w:rsid w:val="00A828D4"/>
    <w:rsid w:val="00A83A34"/>
    <w:rsid w:val="00A83C42"/>
    <w:rsid w:val="00A843CF"/>
    <w:rsid w:val="00A845F9"/>
    <w:rsid w:val="00A848FA"/>
    <w:rsid w:val="00A85C78"/>
    <w:rsid w:val="00A863DD"/>
    <w:rsid w:val="00A864A7"/>
    <w:rsid w:val="00A91528"/>
    <w:rsid w:val="00A91F44"/>
    <w:rsid w:val="00A9259E"/>
    <w:rsid w:val="00A92C44"/>
    <w:rsid w:val="00A92E27"/>
    <w:rsid w:val="00A93075"/>
    <w:rsid w:val="00A9327B"/>
    <w:rsid w:val="00A944BD"/>
    <w:rsid w:val="00A94E77"/>
    <w:rsid w:val="00A94F7E"/>
    <w:rsid w:val="00A960BC"/>
    <w:rsid w:val="00A96459"/>
    <w:rsid w:val="00A97D3D"/>
    <w:rsid w:val="00AA0402"/>
    <w:rsid w:val="00AA04AF"/>
    <w:rsid w:val="00AA0699"/>
    <w:rsid w:val="00AA0F2C"/>
    <w:rsid w:val="00AA2155"/>
    <w:rsid w:val="00AA25D1"/>
    <w:rsid w:val="00AA2D41"/>
    <w:rsid w:val="00AA49D4"/>
    <w:rsid w:val="00AA4BEF"/>
    <w:rsid w:val="00AA4EC6"/>
    <w:rsid w:val="00AA56D3"/>
    <w:rsid w:val="00AA5F61"/>
    <w:rsid w:val="00AB0418"/>
    <w:rsid w:val="00AB110F"/>
    <w:rsid w:val="00AB13E4"/>
    <w:rsid w:val="00AB265B"/>
    <w:rsid w:val="00AB3D8E"/>
    <w:rsid w:val="00AB3E7D"/>
    <w:rsid w:val="00AB40F1"/>
    <w:rsid w:val="00AB4256"/>
    <w:rsid w:val="00AB4CB1"/>
    <w:rsid w:val="00AB5D78"/>
    <w:rsid w:val="00AB5E37"/>
    <w:rsid w:val="00AB608D"/>
    <w:rsid w:val="00AB78DF"/>
    <w:rsid w:val="00AC0FC8"/>
    <w:rsid w:val="00AC15EB"/>
    <w:rsid w:val="00AC1D05"/>
    <w:rsid w:val="00AC22CB"/>
    <w:rsid w:val="00AC28F0"/>
    <w:rsid w:val="00AC3BB8"/>
    <w:rsid w:val="00AC3F40"/>
    <w:rsid w:val="00AC3F99"/>
    <w:rsid w:val="00AC4DCF"/>
    <w:rsid w:val="00AC4DE7"/>
    <w:rsid w:val="00AC57E7"/>
    <w:rsid w:val="00AC5B21"/>
    <w:rsid w:val="00AC5B56"/>
    <w:rsid w:val="00AC5C48"/>
    <w:rsid w:val="00AC5C6B"/>
    <w:rsid w:val="00AC77D3"/>
    <w:rsid w:val="00AC7DE3"/>
    <w:rsid w:val="00AD0D0A"/>
    <w:rsid w:val="00AD1590"/>
    <w:rsid w:val="00AD1EE7"/>
    <w:rsid w:val="00AD220B"/>
    <w:rsid w:val="00AD24DB"/>
    <w:rsid w:val="00AD4220"/>
    <w:rsid w:val="00AD4E7C"/>
    <w:rsid w:val="00AD5626"/>
    <w:rsid w:val="00AD5652"/>
    <w:rsid w:val="00AD5A9C"/>
    <w:rsid w:val="00AD613C"/>
    <w:rsid w:val="00AD6216"/>
    <w:rsid w:val="00AD7121"/>
    <w:rsid w:val="00AE05D3"/>
    <w:rsid w:val="00AE18FC"/>
    <w:rsid w:val="00AE1C02"/>
    <w:rsid w:val="00AE22A9"/>
    <w:rsid w:val="00AE2B8D"/>
    <w:rsid w:val="00AE44BC"/>
    <w:rsid w:val="00AE4715"/>
    <w:rsid w:val="00AE52DA"/>
    <w:rsid w:val="00AE5FB7"/>
    <w:rsid w:val="00AE66CB"/>
    <w:rsid w:val="00AF36B9"/>
    <w:rsid w:val="00AF45F8"/>
    <w:rsid w:val="00AF4DAB"/>
    <w:rsid w:val="00AF5798"/>
    <w:rsid w:val="00AF5C76"/>
    <w:rsid w:val="00AF78F8"/>
    <w:rsid w:val="00AF7AC9"/>
    <w:rsid w:val="00B004CD"/>
    <w:rsid w:val="00B01D0D"/>
    <w:rsid w:val="00B022C9"/>
    <w:rsid w:val="00B05A06"/>
    <w:rsid w:val="00B07E0E"/>
    <w:rsid w:val="00B10298"/>
    <w:rsid w:val="00B106A6"/>
    <w:rsid w:val="00B10D62"/>
    <w:rsid w:val="00B1114F"/>
    <w:rsid w:val="00B11BB4"/>
    <w:rsid w:val="00B127B5"/>
    <w:rsid w:val="00B13215"/>
    <w:rsid w:val="00B134B1"/>
    <w:rsid w:val="00B13D6A"/>
    <w:rsid w:val="00B160B2"/>
    <w:rsid w:val="00B16B64"/>
    <w:rsid w:val="00B16EBB"/>
    <w:rsid w:val="00B1786E"/>
    <w:rsid w:val="00B17EFB"/>
    <w:rsid w:val="00B20630"/>
    <w:rsid w:val="00B223B9"/>
    <w:rsid w:val="00B23374"/>
    <w:rsid w:val="00B238BF"/>
    <w:rsid w:val="00B23B6A"/>
    <w:rsid w:val="00B24146"/>
    <w:rsid w:val="00B26849"/>
    <w:rsid w:val="00B271D9"/>
    <w:rsid w:val="00B31D9B"/>
    <w:rsid w:val="00B321EF"/>
    <w:rsid w:val="00B32707"/>
    <w:rsid w:val="00B35C25"/>
    <w:rsid w:val="00B370F8"/>
    <w:rsid w:val="00B37297"/>
    <w:rsid w:val="00B3756D"/>
    <w:rsid w:val="00B4025C"/>
    <w:rsid w:val="00B40335"/>
    <w:rsid w:val="00B407CE"/>
    <w:rsid w:val="00B4199F"/>
    <w:rsid w:val="00B41C50"/>
    <w:rsid w:val="00B41F45"/>
    <w:rsid w:val="00B42EC9"/>
    <w:rsid w:val="00B42FAD"/>
    <w:rsid w:val="00B45817"/>
    <w:rsid w:val="00B47596"/>
    <w:rsid w:val="00B47A39"/>
    <w:rsid w:val="00B506B9"/>
    <w:rsid w:val="00B508C0"/>
    <w:rsid w:val="00B528B3"/>
    <w:rsid w:val="00B54A9C"/>
    <w:rsid w:val="00B54CDB"/>
    <w:rsid w:val="00B551A8"/>
    <w:rsid w:val="00B555B8"/>
    <w:rsid w:val="00B5575F"/>
    <w:rsid w:val="00B56008"/>
    <w:rsid w:val="00B57304"/>
    <w:rsid w:val="00B57887"/>
    <w:rsid w:val="00B57B06"/>
    <w:rsid w:val="00B6049F"/>
    <w:rsid w:val="00B60A8E"/>
    <w:rsid w:val="00B61858"/>
    <w:rsid w:val="00B61976"/>
    <w:rsid w:val="00B61C6E"/>
    <w:rsid w:val="00B61E5C"/>
    <w:rsid w:val="00B61F4A"/>
    <w:rsid w:val="00B6299F"/>
    <w:rsid w:val="00B62B80"/>
    <w:rsid w:val="00B62D01"/>
    <w:rsid w:val="00B637BF"/>
    <w:rsid w:val="00B63EB3"/>
    <w:rsid w:val="00B64AD3"/>
    <w:rsid w:val="00B64E0A"/>
    <w:rsid w:val="00B658B7"/>
    <w:rsid w:val="00B65ACB"/>
    <w:rsid w:val="00B65B83"/>
    <w:rsid w:val="00B663AA"/>
    <w:rsid w:val="00B7203E"/>
    <w:rsid w:val="00B72EA0"/>
    <w:rsid w:val="00B73274"/>
    <w:rsid w:val="00B73280"/>
    <w:rsid w:val="00B74466"/>
    <w:rsid w:val="00B74F95"/>
    <w:rsid w:val="00B76F44"/>
    <w:rsid w:val="00B83157"/>
    <w:rsid w:val="00B831D5"/>
    <w:rsid w:val="00B8460D"/>
    <w:rsid w:val="00B8498E"/>
    <w:rsid w:val="00B84CE4"/>
    <w:rsid w:val="00B85C50"/>
    <w:rsid w:val="00B87718"/>
    <w:rsid w:val="00B878AD"/>
    <w:rsid w:val="00B87972"/>
    <w:rsid w:val="00B917C3"/>
    <w:rsid w:val="00B91C0F"/>
    <w:rsid w:val="00B937C3"/>
    <w:rsid w:val="00B93A8F"/>
    <w:rsid w:val="00B940B2"/>
    <w:rsid w:val="00B9444A"/>
    <w:rsid w:val="00B94929"/>
    <w:rsid w:val="00B94C0C"/>
    <w:rsid w:val="00B950D1"/>
    <w:rsid w:val="00B9590B"/>
    <w:rsid w:val="00B969AD"/>
    <w:rsid w:val="00BA04BD"/>
    <w:rsid w:val="00BA1812"/>
    <w:rsid w:val="00BA333F"/>
    <w:rsid w:val="00BA386C"/>
    <w:rsid w:val="00BA393E"/>
    <w:rsid w:val="00BA4247"/>
    <w:rsid w:val="00BA42A8"/>
    <w:rsid w:val="00BA46C6"/>
    <w:rsid w:val="00BA4D65"/>
    <w:rsid w:val="00BA5EB4"/>
    <w:rsid w:val="00BB040F"/>
    <w:rsid w:val="00BB0688"/>
    <w:rsid w:val="00BB31CF"/>
    <w:rsid w:val="00BB377B"/>
    <w:rsid w:val="00BB4287"/>
    <w:rsid w:val="00BB441B"/>
    <w:rsid w:val="00BB56B5"/>
    <w:rsid w:val="00BB5744"/>
    <w:rsid w:val="00BB5921"/>
    <w:rsid w:val="00BB5BB3"/>
    <w:rsid w:val="00BB5FE8"/>
    <w:rsid w:val="00BB6406"/>
    <w:rsid w:val="00BB6CD7"/>
    <w:rsid w:val="00BB7F8D"/>
    <w:rsid w:val="00BC0213"/>
    <w:rsid w:val="00BC0AB3"/>
    <w:rsid w:val="00BC23C8"/>
    <w:rsid w:val="00BC24FB"/>
    <w:rsid w:val="00BC2F69"/>
    <w:rsid w:val="00BC3365"/>
    <w:rsid w:val="00BC3D7F"/>
    <w:rsid w:val="00BC3D8A"/>
    <w:rsid w:val="00BC4545"/>
    <w:rsid w:val="00BC4C4C"/>
    <w:rsid w:val="00BC5E11"/>
    <w:rsid w:val="00BC6D7D"/>
    <w:rsid w:val="00BD1F89"/>
    <w:rsid w:val="00BD2516"/>
    <w:rsid w:val="00BD2823"/>
    <w:rsid w:val="00BD348B"/>
    <w:rsid w:val="00BD377B"/>
    <w:rsid w:val="00BD37A8"/>
    <w:rsid w:val="00BD3B07"/>
    <w:rsid w:val="00BD4CF8"/>
    <w:rsid w:val="00BD4F37"/>
    <w:rsid w:val="00BD7976"/>
    <w:rsid w:val="00BD7CC9"/>
    <w:rsid w:val="00BE0618"/>
    <w:rsid w:val="00BE0845"/>
    <w:rsid w:val="00BE09CB"/>
    <w:rsid w:val="00BE130B"/>
    <w:rsid w:val="00BE179F"/>
    <w:rsid w:val="00BE3220"/>
    <w:rsid w:val="00BE4867"/>
    <w:rsid w:val="00BE4A3E"/>
    <w:rsid w:val="00BE4B7C"/>
    <w:rsid w:val="00BE6160"/>
    <w:rsid w:val="00BF01C2"/>
    <w:rsid w:val="00BF0A25"/>
    <w:rsid w:val="00BF12FC"/>
    <w:rsid w:val="00BF329E"/>
    <w:rsid w:val="00BF4D8F"/>
    <w:rsid w:val="00BF6335"/>
    <w:rsid w:val="00BF757D"/>
    <w:rsid w:val="00C009BB"/>
    <w:rsid w:val="00C00D31"/>
    <w:rsid w:val="00C01615"/>
    <w:rsid w:val="00C018BB"/>
    <w:rsid w:val="00C02E63"/>
    <w:rsid w:val="00C0538F"/>
    <w:rsid w:val="00C055B6"/>
    <w:rsid w:val="00C05C7E"/>
    <w:rsid w:val="00C073D3"/>
    <w:rsid w:val="00C104B1"/>
    <w:rsid w:val="00C1054C"/>
    <w:rsid w:val="00C11015"/>
    <w:rsid w:val="00C11239"/>
    <w:rsid w:val="00C11BBF"/>
    <w:rsid w:val="00C11C84"/>
    <w:rsid w:val="00C11DA0"/>
    <w:rsid w:val="00C14311"/>
    <w:rsid w:val="00C14F4A"/>
    <w:rsid w:val="00C15026"/>
    <w:rsid w:val="00C17454"/>
    <w:rsid w:val="00C17BE2"/>
    <w:rsid w:val="00C200F6"/>
    <w:rsid w:val="00C2077F"/>
    <w:rsid w:val="00C209B6"/>
    <w:rsid w:val="00C2131A"/>
    <w:rsid w:val="00C22CD0"/>
    <w:rsid w:val="00C233C1"/>
    <w:rsid w:val="00C25057"/>
    <w:rsid w:val="00C26640"/>
    <w:rsid w:val="00C31F03"/>
    <w:rsid w:val="00C3243B"/>
    <w:rsid w:val="00C332D9"/>
    <w:rsid w:val="00C35B38"/>
    <w:rsid w:val="00C37C1F"/>
    <w:rsid w:val="00C40526"/>
    <w:rsid w:val="00C4171F"/>
    <w:rsid w:val="00C417C8"/>
    <w:rsid w:val="00C425B6"/>
    <w:rsid w:val="00C42E76"/>
    <w:rsid w:val="00C448BD"/>
    <w:rsid w:val="00C44EAA"/>
    <w:rsid w:val="00C45602"/>
    <w:rsid w:val="00C45713"/>
    <w:rsid w:val="00C468EE"/>
    <w:rsid w:val="00C46EC0"/>
    <w:rsid w:val="00C47A27"/>
    <w:rsid w:val="00C47D2A"/>
    <w:rsid w:val="00C50123"/>
    <w:rsid w:val="00C50CDA"/>
    <w:rsid w:val="00C50F1D"/>
    <w:rsid w:val="00C5112F"/>
    <w:rsid w:val="00C519B6"/>
    <w:rsid w:val="00C51A2C"/>
    <w:rsid w:val="00C51A3D"/>
    <w:rsid w:val="00C51B86"/>
    <w:rsid w:val="00C52107"/>
    <w:rsid w:val="00C52D4B"/>
    <w:rsid w:val="00C530B0"/>
    <w:rsid w:val="00C53164"/>
    <w:rsid w:val="00C53AD8"/>
    <w:rsid w:val="00C55AC6"/>
    <w:rsid w:val="00C55D65"/>
    <w:rsid w:val="00C565FB"/>
    <w:rsid w:val="00C57DD5"/>
    <w:rsid w:val="00C602EC"/>
    <w:rsid w:val="00C603A5"/>
    <w:rsid w:val="00C6197B"/>
    <w:rsid w:val="00C61C80"/>
    <w:rsid w:val="00C637C0"/>
    <w:rsid w:val="00C63AF8"/>
    <w:rsid w:val="00C63C05"/>
    <w:rsid w:val="00C63C18"/>
    <w:rsid w:val="00C6402F"/>
    <w:rsid w:val="00C659EF"/>
    <w:rsid w:val="00C669C8"/>
    <w:rsid w:val="00C66D43"/>
    <w:rsid w:val="00C6758A"/>
    <w:rsid w:val="00C70BCE"/>
    <w:rsid w:val="00C71BA1"/>
    <w:rsid w:val="00C725DA"/>
    <w:rsid w:val="00C742DA"/>
    <w:rsid w:val="00C74C79"/>
    <w:rsid w:val="00C74D2D"/>
    <w:rsid w:val="00C75B41"/>
    <w:rsid w:val="00C75E72"/>
    <w:rsid w:val="00C769A2"/>
    <w:rsid w:val="00C774F3"/>
    <w:rsid w:val="00C811FC"/>
    <w:rsid w:val="00C84E28"/>
    <w:rsid w:val="00C85AFB"/>
    <w:rsid w:val="00C86C60"/>
    <w:rsid w:val="00C91A09"/>
    <w:rsid w:val="00C9213E"/>
    <w:rsid w:val="00C92606"/>
    <w:rsid w:val="00C93008"/>
    <w:rsid w:val="00CA08BC"/>
    <w:rsid w:val="00CA1017"/>
    <w:rsid w:val="00CA1729"/>
    <w:rsid w:val="00CA1E25"/>
    <w:rsid w:val="00CA1E60"/>
    <w:rsid w:val="00CA2C6C"/>
    <w:rsid w:val="00CA3752"/>
    <w:rsid w:val="00CA3E74"/>
    <w:rsid w:val="00CA3F23"/>
    <w:rsid w:val="00CA43AA"/>
    <w:rsid w:val="00CA5B40"/>
    <w:rsid w:val="00CB015C"/>
    <w:rsid w:val="00CB1593"/>
    <w:rsid w:val="00CB184F"/>
    <w:rsid w:val="00CB1AC2"/>
    <w:rsid w:val="00CB34D2"/>
    <w:rsid w:val="00CB379D"/>
    <w:rsid w:val="00CB3D19"/>
    <w:rsid w:val="00CB3F8B"/>
    <w:rsid w:val="00CB5DEE"/>
    <w:rsid w:val="00CB6BBB"/>
    <w:rsid w:val="00CB6BF0"/>
    <w:rsid w:val="00CC05CC"/>
    <w:rsid w:val="00CC0617"/>
    <w:rsid w:val="00CC06BA"/>
    <w:rsid w:val="00CC095B"/>
    <w:rsid w:val="00CC0B5E"/>
    <w:rsid w:val="00CC17DF"/>
    <w:rsid w:val="00CC18B4"/>
    <w:rsid w:val="00CC1A73"/>
    <w:rsid w:val="00CC1B68"/>
    <w:rsid w:val="00CC1C81"/>
    <w:rsid w:val="00CC3127"/>
    <w:rsid w:val="00CC393F"/>
    <w:rsid w:val="00CC3C54"/>
    <w:rsid w:val="00CC4502"/>
    <w:rsid w:val="00CC46D7"/>
    <w:rsid w:val="00CC6CD5"/>
    <w:rsid w:val="00CC7455"/>
    <w:rsid w:val="00CD1BEA"/>
    <w:rsid w:val="00CD5AE9"/>
    <w:rsid w:val="00CD6439"/>
    <w:rsid w:val="00CD798F"/>
    <w:rsid w:val="00CD7F9D"/>
    <w:rsid w:val="00CE16B4"/>
    <w:rsid w:val="00CE2188"/>
    <w:rsid w:val="00CE21D2"/>
    <w:rsid w:val="00CE2907"/>
    <w:rsid w:val="00CE2BB3"/>
    <w:rsid w:val="00CE3C4B"/>
    <w:rsid w:val="00CE3E2E"/>
    <w:rsid w:val="00CE4EF3"/>
    <w:rsid w:val="00CE4F38"/>
    <w:rsid w:val="00CE53D5"/>
    <w:rsid w:val="00CE5AED"/>
    <w:rsid w:val="00CE5B72"/>
    <w:rsid w:val="00CE6767"/>
    <w:rsid w:val="00CE683F"/>
    <w:rsid w:val="00CE68E0"/>
    <w:rsid w:val="00CE6CAF"/>
    <w:rsid w:val="00CE6DE6"/>
    <w:rsid w:val="00CE7E53"/>
    <w:rsid w:val="00CF17C1"/>
    <w:rsid w:val="00CF28E5"/>
    <w:rsid w:val="00CF29C0"/>
    <w:rsid w:val="00CF429F"/>
    <w:rsid w:val="00CF477E"/>
    <w:rsid w:val="00CF51B4"/>
    <w:rsid w:val="00CF6528"/>
    <w:rsid w:val="00CF7690"/>
    <w:rsid w:val="00D017D3"/>
    <w:rsid w:val="00D0195A"/>
    <w:rsid w:val="00D01F85"/>
    <w:rsid w:val="00D022FB"/>
    <w:rsid w:val="00D02895"/>
    <w:rsid w:val="00D03C0B"/>
    <w:rsid w:val="00D03F24"/>
    <w:rsid w:val="00D042E2"/>
    <w:rsid w:val="00D04F07"/>
    <w:rsid w:val="00D056C6"/>
    <w:rsid w:val="00D06BC0"/>
    <w:rsid w:val="00D12869"/>
    <w:rsid w:val="00D14748"/>
    <w:rsid w:val="00D153C4"/>
    <w:rsid w:val="00D15758"/>
    <w:rsid w:val="00D15768"/>
    <w:rsid w:val="00D1579C"/>
    <w:rsid w:val="00D165DE"/>
    <w:rsid w:val="00D2052C"/>
    <w:rsid w:val="00D207AC"/>
    <w:rsid w:val="00D215E2"/>
    <w:rsid w:val="00D2294A"/>
    <w:rsid w:val="00D24101"/>
    <w:rsid w:val="00D248EF"/>
    <w:rsid w:val="00D2531F"/>
    <w:rsid w:val="00D2566C"/>
    <w:rsid w:val="00D25EA7"/>
    <w:rsid w:val="00D273F4"/>
    <w:rsid w:val="00D27760"/>
    <w:rsid w:val="00D319AE"/>
    <w:rsid w:val="00D36897"/>
    <w:rsid w:val="00D37262"/>
    <w:rsid w:val="00D37C89"/>
    <w:rsid w:val="00D40665"/>
    <w:rsid w:val="00D42734"/>
    <w:rsid w:val="00D43133"/>
    <w:rsid w:val="00D43388"/>
    <w:rsid w:val="00D45520"/>
    <w:rsid w:val="00D455A1"/>
    <w:rsid w:val="00D461F1"/>
    <w:rsid w:val="00D46251"/>
    <w:rsid w:val="00D476EF"/>
    <w:rsid w:val="00D50A4C"/>
    <w:rsid w:val="00D50ECB"/>
    <w:rsid w:val="00D545B0"/>
    <w:rsid w:val="00D54806"/>
    <w:rsid w:val="00D565B0"/>
    <w:rsid w:val="00D56C97"/>
    <w:rsid w:val="00D57199"/>
    <w:rsid w:val="00D571CE"/>
    <w:rsid w:val="00D57216"/>
    <w:rsid w:val="00D57FC1"/>
    <w:rsid w:val="00D6009C"/>
    <w:rsid w:val="00D60133"/>
    <w:rsid w:val="00D6070D"/>
    <w:rsid w:val="00D6145D"/>
    <w:rsid w:val="00D6184F"/>
    <w:rsid w:val="00D6190D"/>
    <w:rsid w:val="00D61E66"/>
    <w:rsid w:val="00D6289F"/>
    <w:rsid w:val="00D641CD"/>
    <w:rsid w:val="00D64502"/>
    <w:rsid w:val="00D6503B"/>
    <w:rsid w:val="00D67EC6"/>
    <w:rsid w:val="00D703EC"/>
    <w:rsid w:val="00D704EF"/>
    <w:rsid w:val="00D705C8"/>
    <w:rsid w:val="00D70EB5"/>
    <w:rsid w:val="00D71BDF"/>
    <w:rsid w:val="00D72650"/>
    <w:rsid w:val="00D72789"/>
    <w:rsid w:val="00D7424E"/>
    <w:rsid w:val="00D74392"/>
    <w:rsid w:val="00D743A8"/>
    <w:rsid w:val="00D75347"/>
    <w:rsid w:val="00D75A6A"/>
    <w:rsid w:val="00D76BC5"/>
    <w:rsid w:val="00D76E91"/>
    <w:rsid w:val="00D77EE1"/>
    <w:rsid w:val="00D80B4B"/>
    <w:rsid w:val="00D8153A"/>
    <w:rsid w:val="00D840A1"/>
    <w:rsid w:val="00D8441A"/>
    <w:rsid w:val="00D85084"/>
    <w:rsid w:val="00D863AA"/>
    <w:rsid w:val="00D8691F"/>
    <w:rsid w:val="00D86D86"/>
    <w:rsid w:val="00D871A5"/>
    <w:rsid w:val="00D8736E"/>
    <w:rsid w:val="00D87709"/>
    <w:rsid w:val="00D87CCB"/>
    <w:rsid w:val="00D94AAE"/>
    <w:rsid w:val="00D9550D"/>
    <w:rsid w:val="00D95907"/>
    <w:rsid w:val="00D95B07"/>
    <w:rsid w:val="00D96372"/>
    <w:rsid w:val="00DA09A4"/>
    <w:rsid w:val="00DA12C5"/>
    <w:rsid w:val="00DA1B1D"/>
    <w:rsid w:val="00DA1EC4"/>
    <w:rsid w:val="00DA1EC6"/>
    <w:rsid w:val="00DA2B30"/>
    <w:rsid w:val="00DA5F09"/>
    <w:rsid w:val="00DA6429"/>
    <w:rsid w:val="00DA765E"/>
    <w:rsid w:val="00DB052B"/>
    <w:rsid w:val="00DB3A31"/>
    <w:rsid w:val="00DB42AC"/>
    <w:rsid w:val="00DB44F0"/>
    <w:rsid w:val="00DB5085"/>
    <w:rsid w:val="00DB57A8"/>
    <w:rsid w:val="00DB603B"/>
    <w:rsid w:val="00DB672E"/>
    <w:rsid w:val="00DC01EB"/>
    <w:rsid w:val="00DC13B0"/>
    <w:rsid w:val="00DC1E60"/>
    <w:rsid w:val="00DC1FCD"/>
    <w:rsid w:val="00DC2726"/>
    <w:rsid w:val="00DC28D2"/>
    <w:rsid w:val="00DC2AFC"/>
    <w:rsid w:val="00DC4ECB"/>
    <w:rsid w:val="00DC5010"/>
    <w:rsid w:val="00DC73B3"/>
    <w:rsid w:val="00DD000E"/>
    <w:rsid w:val="00DD0C09"/>
    <w:rsid w:val="00DD32BB"/>
    <w:rsid w:val="00DD393B"/>
    <w:rsid w:val="00DD3D41"/>
    <w:rsid w:val="00DD42DB"/>
    <w:rsid w:val="00DD57FC"/>
    <w:rsid w:val="00DE054E"/>
    <w:rsid w:val="00DE0A0D"/>
    <w:rsid w:val="00DE0FDC"/>
    <w:rsid w:val="00DE1252"/>
    <w:rsid w:val="00DE1E59"/>
    <w:rsid w:val="00DE27E0"/>
    <w:rsid w:val="00DE2FED"/>
    <w:rsid w:val="00DE31CB"/>
    <w:rsid w:val="00DE373A"/>
    <w:rsid w:val="00DE4030"/>
    <w:rsid w:val="00DE42BA"/>
    <w:rsid w:val="00DE5173"/>
    <w:rsid w:val="00DE539D"/>
    <w:rsid w:val="00DE7126"/>
    <w:rsid w:val="00DE79EF"/>
    <w:rsid w:val="00DF0A10"/>
    <w:rsid w:val="00DF168D"/>
    <w:rsid w:val="00DF202F"/>
    <w:rsid w:val="00DF3555"/>
    <w:rsid w:val="00DF35D4"/>
    <w:rsid w:val="00DF6B8F"/>
    <w:rsid w:val="00DF7BB5"/>
    <w:rsid w:val="00DF7E12"/>
    <w:rsid w:val="00E018AD"/>
    <w:rsid w:val="00E04294"/>
    <w:rsid w:val="00E05586"/>
    <w:rsid w:val="00E05633"/>
    <w:rsid w:val="00E058E1"/>
    <w:rsid w:val="00E05C6F"/>
    <w:rsid w:val="00E07A1A"/>
    <w:rsid w:val="00E11D25"/>
    <w:rsid w:val="00E12CD1"/>
    <w:rsid w:val="00E13184"/>
    <w:rsid w:val="00E134AF"/>
    <w:rsid w:val="00E16986"/>
    <w:rsid w:val="00E171F7"/>
    <w:rsid w:val="00E2012F"/>
    <w:rsid w:val="00E207F4"/>
    <w:rsid w:val="00E20E05"/>
    <w:rsid w:val="00E21373"/>
    <w:rsid w:val="00E213D2"/>
    <w:rsid w:val="00E2178C"/>
    <w:rsid w:val="00E21AED"/>
    <w:rsid w:val="00E227A0"/>
    <w:rsid w:val="00E22D4F"/>
    <w:rsid w:val="00E23977"/>
    <w:rsid w:val="00E24357"/>
    <w:rsid w:val="00E25490"/>
    <w:rsid w:val="00E268C4"/>
    <w:rsid w:val="00E269DA"/>
    <w:rsid w:val="00E27630"/>
    <w:rsid w:val="00E2765D"/>
    <w:rsid w:val="00E276ED"/>
    <w:rsid w:val="00E27BE5"/>
    <w:rsid w:val="00E27D1F"/>
    <w:rsid w:val="00E30835"/>
    <w:rsid w:val="00E31A5D"/>
    <w:rsid w:val="00E334B3"/>
    <w:rsid w:val="00E33D41"/>
    <w:rsid w:val="00E34418"/>
    <w:rsid w:val="00E34746"/>
    <w:rsid w:val="00E3508E"/>
    <w:rsid w:val="00E35817"/>
    <w:rsid w:val="00E36850"/>
    <w:rsid w:val="00E37B90"/>
    <w:rsid w:val="00E40334"/>
    <w:rsid w:val="00E41902"/>
    <w:rsid w:val="00E41DE0"/>
    <w:rsid w:val="00E4225D"/>
    <w:rsid w:val="00E4264C"/>
    <w:rsid w:val="00E42CEC"/>
    <w:rsid w:val="00E4336A"/>
    <w:rsid w:val="00E43E57"/>
    <w:rsid w:val="00E46774"/>
    <w:rsid w:val="00E50C01"/>
    <w:rsid w:val="00E50F67"/>
    <w:rsid w:val="00E51A14"/>
    <w:rsid w:val="00E51DEF"/>
    <w:rsid w:val="00E520AF"/>
    <w:rsid w:val="00E521E4"/>
    <w:rsid w:val="00E522FB"/>
    <w:rsid w:val="00E52BE7"/>
    <w:rsid w:val="00E533BC"/>
    <w:rsid w:val="00E54765"/>
    <w:rsid w:val="00E56602"/>
    <w:rsid w:val="00E57C2B"/>
    <w:rsid w:val="00E57DBC"/>
    <w:rsid w:val="00E57F05"/>
    <w:rsid w:val="00E6019C"/>
    <w:rsid w:val="00E614CA"/>
    <w:rsid w:val="00E615F2"/>
    <w:rsid w:val="00E617D8"/>
    <w:rsid w:val="00E63058"/>
    <w:rsid w:val="00E64EBB"/>
    <w:rsid w:val="00E659FE"/>
    <w:rsid w:val="00E666C8"/>
    <w:rsid w:val="00E66E2D"/>
    <w:rsid w:val="00E7022F"/>
    <w:rsid w:val="00E72256"/>
    <w:rsid w:val="00E7427A"/>
    <w:rsid w:val="00E74D4B"/>
    <w:rsid w:val="00E74D96"/>
    <w:rsid w:val="00E76286"/>
    <w:rsid w:val="00E763AF"/>
    <w:rsid w:val="00E768A1"/>
    <w:rsid w:val="00E76BF2"/>
    <w:rsid w:val="00E773B0"/>
    <w:rsid w:val="00E77DB7"/>
    <w:rsid w:val="00E81586"/>
    <w:rsid w:val="00E81D87"/>
    <w:rsid w:val="00E82752"/>
    <w:rsid w:val="00E86698"/>
    <w:rsid w:val="00E903C2"/>
    <w:rsid w:val="00E9089D"/>
    <w:rsid w:val="00E9211E"/>
    <w:rsid w:val="00E92B52"/>
    <w:rsid w:val="00E92DC5"/>
    <w:rsid w:val="00E93092"/>
    <w:rsid w:val="00E941F7"/>
    <w:rsid w:val="00E974ED"/>
    <w:rsid w:val="00EA0889"/>
    <w:rsid w:val="00EA1036"/>
    <w:rsid w:val="00EA185D"/>
    <w:rsid w:val="00EA3D22"/>
    <w:rsid w:val="00EA4CCD"/>
    <w:rsid w:val="00EA5D06"/>
    <w:rsid w:val="00EA68D4"/>
    <w:rsid w:val="00EA7C71"/>
    <w:rsid w:val="00EB206A"/>
    <w:rsid w:val="00EB3A15"/>
    <w:rsid w:val="00EB51E9"/>
    <w:rsid w:val="00EB6295"/>
    <w:rsid w:val="00EB6D22"/>
    <w:rsid w:val="00EC1732"/>
    <w:rsid w:val="00EC2407"/>
    <w:rsid w:val="00EC3579"/>
    <w:rsid w:val="00EC3895"/>
    <w:rsid w:val="00EC3B32"/>
    <w:rsid w:val="00EC3F66"/>
    <w:rsid w:val="00EC44ED"/>
    <w:rsid w:val="00EC45AF"/>
    <w:rsid w:val="00EC5297"/>
    <w:rsid w:val="00EC58E5"/>
    <w:rsid w:val="00EC6E0C"/>
    <w:rsid w:val="00ED0D35"/>
    <w:rsid w:val="00ED11B1"/>
    <w:rsid w:val="00ED11CF"/>
    <w:rsid w:val="00ED26E8"/>
    <w:rsid w:val="00ED30EA"/>
    <w:rsid w:val="00ED39FD"/>
    <w:rsid w:val="00ED4747"/>
    <w:rsid w:val="00ED50EC"/>
    <w:rsid w:val="00ED5F84"/>
    <w:rsid w:val="00ED684E"/>
    <w:rsid w:val="00ED7254"/>
    <w:rsid w:val="00EE08B8"/>
    <w:rsid w:val="00EE0B93"/>
    <w:rsid w:val="00EE1C1D"/>
    <w:rsid w:val="00EE410C"/>
    <w:rsid w:val="00EE651B"/>
    <w:rsid w:val="00EE6597"/>
    <w:rsid w:val="00EE691F"/>
    <w:rsid w:val="00EF03AF"/>
    <w:rsid w:val="00EF1758"/>
    <w:rsid w:val="00EF366A"/>
    <w:rsid w:val="00EF6F8F"/>
    <w:rsid w:val="00F00808"/>
    <w:rsid w:val="00F014E7"/>
    <w:rsid w:val="00F01DE8"/>
    <w:rsid w:val="00F01E85"/>
    <w:rsid w:val="00F02D59"/>
    <w:rsid w:val="00F0360C"/>
    <w:rsid w:val="00F03B1D"/>
    <w:rsid w:val="00F0578F"/>
    <w:rsid w:val="00F066D3"/>
    <w:rsid w:val="00F06AE8"/>
    <w:rsid w:val="00F06E6B"/>
    <w:rsid w:val="00F07C08"/>
    <w:rsid w:val="00F11304"/>
    <w:rsid w:val="00F1143F"/>
    <w:rsid w:val="00F137C7"/>
    <w:rsid w:val="00F149B8"/>
    <w:rsid w:val="00F152DC"/>
    <w:rsid w:val="00F153C8"/>
    <w:rsid w:val="00F223EE"/>
    <w:rsid w:val="00F2260B"/>
    <w:rsid w:val="00F229C5"/>
    <w:rsid w:val="00F2392C"/>
    <w:rsid w:val="00F23F24"/>
    <w:rsid w:val="00F24FAA"/>
    <w:rsid w:val="00F259A1"/>
    <w:rsid w:val="00F26F14"/>
    <w:rsid w:val="00F27BC0"/>
    <w:rsid w:val="00F30173"/>
    <w:rsid w:val="00F30B4F"/>
    <w:rsid w:val="00F30CCE"/>
    <w:rsid w:val="00F319AA"/>
    <w:rsid w:val="00F3235E"/>
    <w:rsid w:val="00F33CDA"/>
    <w:rsid w:val="00F34568"/>
    <w:rsid w:val="00F35617"/>
    <w:rsid w:val="00F36746"/>
    <w:rsid w:val="00F368AC"/>
    <w:rsid w:val="00F3710A"/>
    <w:rsid w:val="00F40390"/>
    <w:rsid w:val="00F408D9"/>
    <w:rsid w:val="00F41C65"/>
    <w:rsid w:val="00F42D8E"/>
    <w:rsid w:val="00F435E1"/>
    <w:rsid w:val="00F43F1A"/>
    <w:rsid w:val="00F44A33"/>
    <w:rsid w:val="00F45249"/>
    <w:rsid w:val="00F46BDD"/>
    <w:rsid w:val="00F50937"/>
    <w:rsid w:val="00F5101D"/>
    <w:rsid w:val="00F560E4"/>
    <w:rsid w:val="00F57171"/>
    <w:rsid w:val="00F571F4"/>
    <w:rsid w:val="00F574E5"/>
    <w:rsid w:val="00F57F1D"/>
    <w:rsid w:val="00F610CF"/>
    <w:rsid w:val="00F6198B"/>
    <w:rsid w:val="00F62694"/>
    <w:rsid w:val="00F62810"/>
    <w:rsid w:val="00F628A8"/>
    <w:rsid w:val="00F633A2"/>
    <w:rsid w:val="00F6390A"/>
    <w:rsid w:val="00F63F01"/>
    <w:rsid w:val="00F64925"/>
    <w:rsid w:val="00F650DB"/>
    <w:rsid w:val="00F66A98"/>
    <w:rsid w:val="00F71B7A"/>
    <w:rsid w:val="00F72BC0"/>
    <w:rsid w:val="00F7375F"/>
    <w:rsid w:val="00F764FA"/>
    <w:rsid w:val="00F76628"/>
    <w:rsid w:val="00F77633"/>
    <w:rsid w:val="00F80443"/>
    <w:rsid w:val="00F80766"/>
    <w:rsid w:val="00F8163E"/>
    <w:rsid w:val="00F81D05"/>
    <w:rsid w:val="00F82090"/>
    <w:rsid w:val="00F82776"/>
    <w:rsid w:val="00F82EE1"/>
    <w:rsid w:val="00F82F27"/>
    <w:rsid w:val="00F82FBE"/>
    <w:rsid w:val="00F84687"/>
    <w:rsid w:val="00F85554"/>
    <w:rsid w:val="00F9045C"/>
    <w:rsid w:val="00F91283"/>
    <w:rsid w:val="00F918B3"/>
    <w:rsid w:val="00F91CBE"/>
    <w:rsid w:val="00F9517B"/>
    <w:rsid w:val="00F967E2"/>
    <w:rsid w:val="00F97A66"/>
    <w:rsid w:val="00FA0302"/>
    <w:rsid w:val="00FA0CC0"/>
    <w:rsid w:val="00FA1C18"/>
    <w:rsid w:val="00FA2823"/>
    <w:rsid w:val="00FA3A2F"/>
    <w:rsid w:val="00FA486B"/>
    <w:rsid w:val="00FA632C"/>
    <w:rsid w:val="00FA6E69"/>
    <w:rsid w:val="00FA7387"/>
    <w:rsid w:val="00FA765D"/>
    <w:rsid w:val="00FA7681"/>
    <w:rsid w:val="00FA7D17"/>
    <w:rsid w:val="00FB15C2"/>
    <w:rsid w:val="00FB1D30"/>
    <w:rsid w:val="00FB20F5"/>
    <w:rsid w:val="00FB266E"/>
    <w:rsid w:val="00FB2C64"/>
    <w:rsid w:val="00FB2DEF"/>
    <w:rsid w:val="00FB37A7"/>
    <w:rsid w:val="00FB3B1D"/>
    <w:rsid w:val="00FB471D"/>
    <w:rsid w:val="00FB552A"/>
    <w:rsid w:val="00FB56C8"/>
    <w:rsid w:val="00FB58D9"/>
    <w:rsid w:val="00FB5DC8"/>
    <w:rsid w:val="00FB6E2F"/>
    <w:rsid w:val="00FC04DD"/>
    <w:rsid w:val="00FC0C86"/>
    <w:rsid w:val="00FC0EAC"/>
    <w:rsid w:val="00FC1806"/>
    <w:rsid w:val="00FC2180"/>
    <w:rsid w:val="00FC37FE"/>
    <w:rsid w:val="00FC3AE6"/>
    <w:rsid w:val="00FC7E3A"/>
    <w:rsid w:val="00FD00F3"/>
    <w:rsid w:val="00FD3562"/>
    <w:rsid w:val="00FD54F4"/>
    <w:rsid w:val="00FD5694"/>
    <w:rsid w:val="00FD621B"/>
    <w:rsid w:val="00FD62E6"/>
    <w:rsid w:val="00FD66E9"/>
    <w:rsid w:val="00FD6A48"/>
    <w:rsid w:val="00FE0431"/>
    <w:rsid w:val="00FE0BDF"/>
    <w:rsid w:val="00FE18A7"/>
    <w:rsid w:val="00FE1B1D"/>
    <w:rsid w:val="00FE3468"/>
    <w:rsid w:val="00FE4CC9"/>
    <w:rsid w:val="00FE5300"/>
    <w:rsid w:val="00FE5703"/>
    <w:rsid w:val="00FE75C5"/>
    <w:rsid w:val="00FE7F2D"/>
    <w:rsid w:val="00FF0EC2"/>
    <w:rsid w:val="00FF1817"/>
    <w:rsid w:val="00FF2056"/>
    <w:rsid w:val="00FF2CDE"/>
    <w:rsid w:val="00FF3A17"/>
    <w:rsid w:val="00FF3D13"/>
    <w:rsid w:val="00FF4047"/>
    <w:rsid w:val="00FF593B"/>
    <w:rsid w:val="00FF599B"/>
    <w:rsid w:val="00FF6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6C39A"/>
  <w15:docId w15:val="{4C979FF3-B6D2-471E-B987-27B9F251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0D31"/>
    <w:pPr>
      <w:spacing w:before="120"/>
      <w:jc w:val="both"/>
    </w:pPr>
    <w:rPr>
      <w:rFonts w:asciiTheme="minorHAnsi" w:hAnsiTheme="minorHAnsi"/>
      <w:sz w:val="24"/>
    </w:rPr>
  </w:style>
  <w:style w:type="paragraph" w:styleId="Nadpis1">
    <w:name w:val="heading 1"/>
    <w:basedOn w:val="Normln"/>
    <w:next w:val="Normln"/>
    <w:qFormat/>
    <w:rsid w:val="00E93092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C4E70"/>
    <w:pPr>
      <w:keepNext/>
      <w:numPr>
        <w:ilvl w:val="1"/>
        <w:numId w:val="1"/>
      </w:numPr>
      <w:spacing w:before="240" w:after="120"/>
      <w:ind w:left="284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1C4E70"/>
    <w:pPr>
      <w:keepNext/>
      <w:numPr>
        <w:ilvl w:val="2"/>
        <w:numId w:val="1"/>
      </w:numPr>
      <w:spacing w:before="240" w:after="60"/>
      <w:ind w:left="567"/>
      <w:outlineLvl w:val="2"/>
    </w:pPr>
    <w:rPr>
      <w:rFonts w:cs="Arial"/>
      <w:b/>
      <w:bCs/>
      <w:color w:val="336699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201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aliases w:val="Titulek Tab.,Nadpis tabulky a/nebo grafu"/>
    <w:basedOn w:val="Normln"/>
    <w:next w:val="Normln"/>
    <w:qFormat/>
    <w:rsid w:val="003B71C1"/>
    <w:pPr>
      <w:keepNext/>
      <w:spacing w:before="240"/>
    </w:pPr>
    <w:rPr>
      <w:rFonts w:cstheme="minorHAnsi"/>
      <w:b/>
      <w:bCs/>
      <w:sz w:val="21"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paragraph" w:customStyle="1" w:styleId="Normlnmezery3b">
    <w:name w:val="Normální mezery 3b"/>
    <w:basedOn w:val="Normln"/>
    <w:qFormat/>
    <w:rsid w:val="00C00D31"/>
  </w:style>
  <w:style w:type="paragraph" w:styleId="Nadpisobsahu">
    <w:name w:val="TOC Heading"/>
    <w:basedOn w:val="Nadpis1"/>
    <w:next w:val="Normln"/>
    <w:uiPriority w:val="39"/>
    <w:unhideWhenUsed/>
    <w:qFormat/>
    <w:rsid w:val="008A78B7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8A78B7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rsid w:val="008A78B7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8A78B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rsid w:val="008A78B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78B7"/>
    <w:rPr>
      <w:rFonts w:ascii="Tahoma" w:hAnsi="Tahoma" w:cs="Tahoma"/>
      <w:sz w:val="16"/>
      <w:szCs w:val="16"/>
    </w:rPr>
  </w:style>
  <w:style w:type="paragraph" w:customStyle="1" w:styleId="Poznmka">
    <w:name w:val="Poznámka"/>
    <w:basedOn w:val="Normln"/>
    <w:qFormat/>
    <w:rsid w:val="00E63058"/>
    <w:pPr>
      <w:contextualSpacing/>
    </w:pPr>
    <w:rPr>
      <w:rFonts w:cstheme="minorHAnsi"/>
      <w:i/>
      <w:sz w:val="21"/>
    </w:rPr>
  </w:style>
  <w:style w:type="paragraph" w:customStyle="1" w:styleId="TabulkaTunzarovnnnasted">
    <w:name w:val="Tabulka Tučné zarovnání na střed"/>
    <w:basedOn w:val="Normln"/>
    <w:rsid w:val="000852E9"/>
    <w:pPr>
      <w:spacing w:before="0"/>
      <w:jc w:val="center"/>
    </w:pPr>
    <w:rPr>
      <w:rFonts w:ascii="Times New Roman" w:hAnsi="Times New Roman"/>
      <w:b/>
      <w:bCs/>
    </w:rPr>
  </w:style>
  <w:style w:type="paragraph" w:customStyle="1" w:styleId="Tabulkazarovnnvlevo">
    <w:name w:val="Tabulka zarovnání vlevo"/>
    <w:basedOn w:val="Normln"/>
    <w:rsid w:val="00446D22"/>
    <w:pPr>
      <w:spacing w:before="0"/>
      <w:ind w:left="57"/>
      <w:jc w:val="left"/>
    </w:pPr>
    <w:rPr>
      <w:rFonts w:ascii="Times New Roman" w:hAnsi="Times New Roman"/>
    </w:rPr>
  </w:style>
  <w:style w:type="paragraph" w:styleId="Obsah3">
    <w:name w:val="toc 3"/>
    <w:basedOn w:val="Normln"/>
    <w:next w:val="Normln"/>
    <w:autoRedefine/>
    <w:uiPriority w:val="39"/>
    <w:rsid w:val="00D704EF"/>
    <w:pPr>
      <w:spacing w:after="100"/>
      <w:ind w:left="440"/>
    </w:pPr>
  </w:style>
  <w:style w:type="paragraph" w:styleId="Seznamobrzk">
    <w:name w:val="table of figures"/>
    <w:basedOn w:val="Normln"/>
    <w:next w:val="Normln"/>
    <w:uiPriority w:val="99"/>
    <w:rsid w:val="001466E6"/>
  </w:style>
  <w:style w:type="character" w:styleId="Odkaznakoment">
    <w:name w:val="annotation reference"/>
    <w:basedOn w:val="Standardnpsmoodstavce"/>
    <w:rsid w:val="005C18DF"/>
    <w:rPr>
      <w:sz w:val="16"/>
      <w:szCs w:val="16"/>
    </w:rPr>
  </w:style>
  <w:style w:type="table" w:styleId="Mkatabulky">
    <w:name w:val="Table Grid"/>
    <w:basedOn w:val="Normlntabulka"/>
    <w:uiPriority w:val="59"/>
    <w:rsid w:val="00F97A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344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rsid w:val="00F137C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137C7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F137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137C7"/>
    <w:rPr>
      <w:rFonts w:asciiTheme="minorHAnsi" w:hAnsiTheme="minorHAnsi"/>
      <w:b/>
      <w:bCs/>
    </w:rPr>
  </w:style>
  <w:style w:type="paragraph" w:styleId="Revize">
    <w:name w:val="Revision"/>
    <w:hidden/>
    <w:uiPriority w:val="99"/>
    <w:semiHidden/>
    <w:rsid w:val="0090556A"/>
    <w:rPr>
      <w:rFonts w:asciiTheme="minorHAnsi" w:hAnsiTheme="minorHAnsi"/>
      <w:sz w:val="22"/>
    </w:rPr>
  </w:style>
  <w:style w:type="character" w:customStyle="1" w:styleId="apple-converted-space">
    <w:name w:val="apple-converted-space"/>
    <w:basedOn w:val="Standardnpsmoodstavce"/>
    <w:rsid w:val="002E3F42"/>
  </w:style>
  <w:style w:type="character" w:customStyle="1" w:styleId="ab10">
    <w:name w:val="ab10"/>
    <w:basedOn w:val="Standardnpsmoodstavce"/>
    <w:rsid w:val="002E3F42"/>
  </w:style>
  <w:style w:type="paragraph" w:styleId="Textpoznpodarou">
    <w:name w:val="footnote text"/>
    <w:basedOn w:val="Normln"/>
    <w:link w:val="TextpoznpodarouChar"/>
    <w:rsid w:val="00E93092"/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E93092"/>
  </w:style>
  <w:style w:type="character" w:styleId="Znakapoznpodarou">
    <w:name w:val="footnote reference"/>
    <w:basedOn w:val="Standardnpsmoodstavce"/>
    <w:uiPriority w:val="99"/>
    <w:rsid w:val="00E93092"/>
    <w:rPr>
      <w:vertAlign w:val="superscript"/>
    </w:rPr>
  </w:style>
  <w:style w:type="paragraph" w:customStyle="1" w:styleId="Tabulkazarovnnnasted">
    <w:name w:val="Tabulka zarovnání na střed"/>
    <w:basedOn w:val="Normln"/>
    <w:rsid w:val="00E93092"/>
    <w:pPr>
      <w:spacing w:before="0"/>
      <w:jc w:val="center"/>
    </w:pPr>
    <w:rPr>
      <w:rFonts w:ascii="Times New Roman" w:hAnsi="Times New Roman"/>
    </w:rPr>
  </w:style>
  <w:style w:type="paragraph" w:customStyle="1" w:styleId="TabulkaTunzarovnnvlevo">
    <w:name w:val="Tabulka Tučné zarovnání vlevo"/>
    <w:basedOn w:val="Tabulkazarovnnvlevo"/>
    <w:rsid w:val="00E93092"/>
    <w:rPr>
      <w:b/>
      <w:bCs/>
    </w:rPr>
  </w:style>
  <w:style w:type="character" w:styleId="Nzevknihy">
    <w:name w:val="Book Title"/>
    <w:basedOn w:val="Standardnpsmoodstavce"/>
    <w:uiPriority w:val="33"/>
    <w:qFormat/>
    <w:rsid w:val="00424E69"/>
    <w:rPr>
      <w:b/>
      <w:bCs/>
      <w:smallCaps/>
      <w:spacing w:val="5"/>
    </w:rPr>
  </w:style>
  <w:style w:type="character" w:styleId="Zstupntext">
    <w:name w:val="Placeholder Text"/>
    <w:basedOn w:val="Standardnpsmoodstavce"/>
    <w:uiPriority w:val="99"/>
    <w:semiHidden/>
    <w:rsid w:val="00302B40"/>
    <w:rPr>
      <w:color w:val="808080"/>
    </w:rPr>
  </w:style>
  <w:style w:type="paragraph" w:customStyle="1" w:styleId="TabulkaTunzarovnnvpravo07">
    <w:name w:val="Tabulka Tučné zarovnání vpravo 07"/>
    <w:basedOn w:val="Normln"/>
    <w:qFormat/>
    <w:rsid w:val="00B1786E"/>
    <w:pPr>
      <w:spacing w:before="0"/>
      <w:ind w:right="397"/>
      <w:jc w:val="right"/>
    </w:pPr>
    <w:rPr>
      <w:rFonts w:ascii="Times New Roman" w:hAnsi="Times New Roman"/>
      <w:b/>
    </w:rPr>
  </w:style>
  <w:style w:type="paragraph" w:customStyle="1" w:styleId="Zkladntext">
    <w:name w:val="Základní text~"/>
    <w:basedOn w:val="Normln"/>
    <w:rsid w:val="005A0C08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pacing w:before="0" w:after="170" w:line="288" w:lineRule="auto"/>
      <w:ind w:firstLine="720"/>
    </w:pPr>
    <w:rPr>
      <w:rFonts w:ascii="Times New Roman" w:hAnsi="Times New Roman"/>
    </w:rPr>
  </w:style>
  <w:style w:type="character" w:customStyle="1" w:styleId="Nadpis2Char">
    <w:name w:val="Nadpis 2 Char"/>
    <w:basedOn w:val="Standardnpsmoodstavce"/>
    <w:link w:val="Nadpis2"/>
    <w:rsid w:val="001C4E70"/>
    <w:rPr>
      <w:rFonts w:asciiTheme="minorHAnsi" w:hAnsiTheme="minorHAnsi" w:cs="Arial"/>
      <w:b/>
      <w:bCs/>
      <w:iCs/>
      <w:color w:val="336699"/>
      <w:sz w:val="28"/>
      <w:szCs w:val="28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locked/>
    <w:rsid w:val="00534A87"/>
    <w:rPr>
      <w:rFonts w:asciiTheme="minorHAnsi" w:hAnsiTheme="minorHAnsi"/>
      <w:sz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61600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E2012F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nadpis40">
    <w:name w:val="nadpis 4"/>
    <w:basedOn w:val="Nzev"/>
    <w:link w:val="nadpis4Char0"/>
    <w:qFormat/>
    <w:rsid w:val="00AC5C6B"/>
    <w:pPr>
      <w:pBdr>
        <w:bottom w:val="none" w:sz="0" w:space="0" w:color="auto"/>
      </w:pBdr>
      <w:spacing w:before="240" w:after="120"/>
      <w:ind w:left="567"/>
      <w:contextualSpacing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8"/>
    </w:rPr>
  </w:style>
  <w:style w:type="character" w:customStyle="1" w:styleId="nadpis4Char0">
    <w:name w:val="nadpis 4 Char"/>
    <w:basedOn w:val="Standardnpsmoodstavce"/>
    <w:link w:val="nadpis40"/>
    <w:rsid w:val="00AC5C6B"/>
    <w:rPr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1B08-699A-4417-A6EA-412ECD12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9378</TotalTime>
  <Pages>1</Pages>
  <Words>317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Links>
    <vt:vector size="276" baseType="variant">
      <vt:variant>
        <vt:i4>2293770</vt:i4>
      </vt:variant>
      <vt:variant>
        <vt:i4>279</vt:i4>
      </vt:variant>
      <vt:variant>
        <vt:i4>0</vt:i4>
      </vt:variant>
      <vt:variant>
        <vt:i4>5</vt:i4>
      </vt:variant>
      <vt:variant>
        <vt:lpwstr>mailto:ops@porsenna.cz</vt:lpwstr>
      </vt:variant>
      <vt:variant>
        <vt:lpwstr/>
      </vt:variant>
      <vt:variant>
        <vt:i4>1638449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_Toc362875755</vt:lpwstr>
      </vt:variant>
      <vt:variant>
        <vt:i4>1638449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_Toc362875754</vt:lpwstr>
      </vt:variant>
      <vt:variant>
        <vt:i4>1638449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_Toc362875753</vt:lpwstr>
      </vt:variant>
      <vt:variant>
        <vt:i4>1638449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_Toc362875752</vt:lpwstr>
      </vt:variant>
      <vt:variant>
        <vt:i4>1638449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_Toc362875751</vt:lpwstr>
      </vt:variant>
      <vt:variant>
        <vt:i4>1638449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_Toc362875750</vt:lpwstr>
      </vt:variant>
      <vt:variant>
        <vt:i4>1572913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_Toc362875749</vt:lpwstr>
      </vt:variant>
      <vt:variant>
        <vt:i4>1572913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_Toc362875748</vt:lpwstr>
      </vt:variant>
      <vt:variant>
        <vt:i4>1572913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_Toc362875747</vt:lpwstr>
      </vt:variant>
      <vt:variant>
        <vt:i4>1572913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_Toc362875746</vt:lpwstr>
      </vt:variant>
      <vt:variant>
        <vt:i4>1572913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_Toc362875745</vt:lpwstr>
      </vt:variant>
      <vt:variant>
        <vt:i4>1572913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_Toc362875744</vt:lpwstr>
      </vt:variant>
      <vt:variant>
        <vt:i4>1572913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_Toc362875743</vt:lpwstr>
      </vt:variant>
      <vt:variant>
        <vt:i4>1572913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_Toc362875742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_Toc362879469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_Toc362879468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_Toc362879467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_Toc362879466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_Toc362879465</vt:lpwstr>
      </vt:variant>
      <vt:variant>
        <vt:i4>1441842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_Toc362879464</vt:lpwstr>
      </vt:variant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_Toc362879463</vt:lpwstr>
      </vt:variant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_Toc362879462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_Toc362879461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_Toc362879460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_Toc362879459</vt:lpwstr>
      </vt:variant>
      <vt:variant>
        <vt:i4>1376306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_Toc362879458</vt:lpwstr>
      </vt:variant>
      <vt:variant>
        <vt:i4>1376306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_Toc362879457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_Toc362879456</vt:lpwstr>
      </vt:variant>
      <vt:variant>
        <vt:i4>1376306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_Toc362879455</vt:lpwstr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_Toc362879454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_Toc362879453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_Toc362879452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_Toc362879451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_Toc362879450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_Toc362879449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_Toc362879448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_Toc362879447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_Toc362879446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_Toc362879445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_Toc362879444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_Toc362879443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_Toc362879442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_Toc362879441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_Toc362879440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_Toc362879439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jakubovaz</dc:creator>
  <cp:keywords/>
  <dc:description/>
  <cp:lastModifiedBy>Jiří Mazáček</cp:lastModifiedBy>
  <cp:revision>28</cp:revision>
  <cp:lastPrinted>2023-07-21T10:59:00Z</cp:lastPrinted>
  <dcterms:created xsi:type="dcterms:W3CDTF">2016-10-05T14:12:00Z</dcterms:created>
  <dcterms:modified xsi:type="dcterms:W3CDTF">2023-12-19T16:18:00Z</dcterms:modified>
</cp:coreProperties>
</file>